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B18F0" w14:textId="77777777" w:rsidR="009E4A26" w:rsidRPr="00E77ED1" w:rsidRDefault="009E4A26" w:rsidP="00A41F08">
      <w:pPr>
        <w:rPr>
          <w:rFonts w:eastAsiaTheme="minorEastAsia"/>
          <w:sz w:val="20"/>
          <w:szCs w:val="20"/>
        </w:rPr>
      </w:pPr>
    </w:p>
    <w:p w14:paraId="639ABF05" w14:textId="4239E730" w:rsidR="00E57351" w:rsidRPr="00A41F08" w:rsidRDefault="001E6CC1" w:rsidP="00A41F08">
      <w:pPr>
        <w:pStyle w:val="Bezodstpw"/>
        <w:spacing w:line="276" w:lineRule="auto"/>
        <w:rPr>
          <w:rFonts w:eastAsiaTheme="minorEastAsia"/>
          <w:b/>
          <w:bCs/>
          <w:i/>
          <w:iCs/>
          <w:sz w:val="20"/>
          <w:szCs w:val="20"/>
        </w:rPr>
      </w:pPr>
      <w:r w:rsidRPr="00A41F08">
        <w:rPr>
          <w:rFonts w:eastAsiaTheme="minorEastAsia"/>
          <w:b/>
          <w:bCs/>
          <w:i/>
          <w:iCs/>
          <w:sz w:val="20"/>
          <w:szCs w:val="20"/>
        </w:rPr>
        <w:t xml:space="preserve">Załącznik nr 1 do zapytania </w:t>
      </w:r>
      <w:r w:rsidR="00A55931" w:rsidRPr="00A41F08">
        <w:rPr>
          <w:rFonts w:eastAsiaTheme="minorEastAsia"/>
          <w:b/>
          <w:bCs/>
          <w:i/>
          <w:iCs/>
          <w:sz w:val="20"/>
          <w:szCs w:val="20"/>
        </w:rPr>
        <w:t xml:space="preserve">nr </w:t>
      </w:r>
      <w:r w:rsidR="00A67722" w:rsidRPr="00A67722">
        <w:rPr>
          <w:rFonts w:eastAsiaTheme="minorEastAsia"/>
          <w:b/>
          <w:bCs/>
          <w:i/>
          <w:iCs/>
          <w:sz w:val="20"/>
          <w:szCs w:val="20"/>
        </w:rPr>
        <w:t>2025-81701-256939</w:t>
      </w:r>
      <w:r w:rsidR="00DF0476" w:rsidRPr="00A41F08">
        <w:rPr>
          <w:rFonts w:eastAsiaTheme="minorEastAsia"/>
          <w:b/>
          <w:bCs/>
          <w:i/>
          <w:iCs/>
          <w:sz w:val="20"/>
          <w:szCs w:val="20"/>
        </w:rPr>
        <w:t xml:space="preserve"> </w:t>
      </w:r>
      <w:r w:rsidR="0056014E">
        <w:rPr>
          <w:rFonts w:eastAsiaTheme="minorEastAsia"/>
          <w:b/>
          <w:bCs/>
          <w:i/>
          <w:iCs/>
          <w:sz w:val="20"/>
          <w:szCs w:val="20"/>
        </w:rPr>
        <w:t xml:space="preserve">- </w:t>
      </w:r>
      <w:r w:rsidRPr="00A41F08">
        <w:rPr>
          <w:rFonts w:eastAsiaTheme="minorEastAsia"/>
          <w:b/>
          <w:bCs/>
          <w:i/>
          <w:iCs/>
          <w:sz w:val="20"/>
          <w:szCs w:val="20"/>
        </w:rPr>
        <w:t>Szczegółowy opis przedmiotu zamówienia (SOPZ)</w:t>
      </w:r>
    </w:p>
    <w:p w14:paraId="6C90F9B0" w14:textId="7EE54DD9" w:rsidR="00E57351" w:rsidRPr="00A41F08" w:rsidRDefault="00E57351" w:rsidP="00A41F08">
      <w:pPr>
        <w:pStyle w:val="Bezodstpw"/>
        <w:spacing w:before="120" w:after="120" w:line="276" w:lineRule="auto"/>
        <w:rPr>
          <w:rFonts w:eastAsiaTheme="minorEastAsia"/>
          <w:b/>
          <w:bCs/>
          <w:color w:val="EE0000"/>
          <w:sz w:val="20"/>
          <w:szCs w:val="20"/>
        </w:rPr>
      </w:pPr>
      <w:r w:rsidRPr="00A41F08">
        <w:rPr>
          <w:rFonts w:eastAsiaTheme="minorEastAsia"/>
          <w:b/>
          <w:bCs/>
          <w:color w:val="EE0000"/>
          <w:sz w:val="20"/>
          <w:szCs w:val="20"/>
        </w:rPr>
        <w:t xml:space="preserve">UWAGA: dozwolona jest jedynie edycja i zmiana treści w kolumnie </w:t>
      </w:r>
      <w:r w:rsidRPr="00A41F08">
        <w:rPr>
          <w:rFonts w:eastAsiaTheme="minorEastAsia"/>
          <w:b/>
          <w:bCs/>
          <w:i/>
          <w:iCs/>
          <w:color w:val="EE0000"/>
          <w:sz w:val="20"/>
          <w:szCs w:val="20"/>
        </w:rPr>
        <w:t>,,</w:t>
      </w:r>
      <w:r w:rsidR="005F3BD6" w:rsidRPr="00A41F08">
        <w:rPr>
          <w:rFonts w:eastAsiaTheme="minorEastAsia"/>
          <w:b/>
          <w:bCs/>
          <w:i/>
          <w:iCs/>
          <w:color w:val="EE0000"/>
          <w:sz w:val="20"/>
          <w:szCs w:val="20"/>
        </w:rPr>
        <w:t>Czy oferowana pozycja spełnia wymagane parametry (należy wpisać TAK/NIE</w:t>
      </w:r>
      <w:r w:rsidR="00361E4B" w:rsidRPr="00A41F08">
        <w:rPr>
          <w:rFonts w:eastAsiaTheme="minorEastAsia"/>
          <w:b/>
          <w:bCs/>
          <w:i/>
          <w:iCs/>
          <w:color w:val="EE0000"/>
          <w:sz w:val="20"/>
          <w:szCs w:val="20"/>
        </w:rPr>
        <w:t>),</w:t>
      </w:r>
    </w:p>
    <w:tbl>
      <w:tblPr>
        <w:tblStyle w:val="Tabela-Siatka"/>
        <w:tblpPr w:leftFromText="141" w:rightFromText="141" w:vertAnchor="page" w:horzAnchor="margin" w:tblpY="2866"/>
        <w:tblW w:w="13603" w:type="dxa"/>
        <w:tblLook w:val="04A0" w:firstRow="1" w:lastRow="0" w:firstColumn="1" w:lastColumn="0" w:noHBand="0" w:noVBand="1"/>
      </w:tblPr>
      <w:tblGrid>
        <w:gridCol w:w="1426"/>
        <w:gridCol w:w="2441"/>
        <w:gridCol w:w="1292"/>
        <w:gridCol w:w="6602"/>
        <w:gridCol w:w="1842"/>
      </w:tblGrid>
      <w:tr w:rsidR="009A0C8B" w:rsidRPr="00A41F08" w14:paraId="342933F3" w14:textId="77777777" w:rsidTr="7790624E">
        <w:tc>
          <w:tcPr>
            <w:tcW w:w="13603" w:type="dxa"/>
            <w:gridSpan w:val="5"/>
            <w:shd w:val="clear" w:color="auto" w:fill="DBE5F1" w:themeFill="accent1" w:themeFillTint="33"/>
            <w:vAlign w:val="center"/>
          </w:tcPr>
          <w:p w14:paraId="45D26994" w14:textId="03984F50" w:rsidR="009A0C8B" w:rsidRPr="00A41F08" w:rsidRDefault="009A0C8B" w:rsidP="00A41F08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</w:tr>
      <w:tr w:rsidR="00537DEB" w:rsidRPr="00A41F08" w14:paraId="12640CB5" w14:textId="77777777" w:rsidTr="7790624E">
        <w:tc>
          <w:tcPr>
            <w:tcW w:w="1426" w:type="dxa"/>
            <w:shd w:val="clear" w:color="auto" w:fill="DBE5F1" w:themeFill="accent1" w:themeFillTint="33"/>
            <w:vAlign w:val="center"/>
          </w:tcPr>
          <w:p w14:paraId="218329D0" w14:textId="64A68558" w:rsidR="00537DEB" w:rsidRPr="00A41F08" w:rsidRDefault="00D058BD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Nr części przedmiotu zamówienia</w:t>
            </w:r>
          </w:p>
        </w:tc>
        <w:tc>
          <w:tcPr>
            <w:tcW w:w="2441" w:type="dxa"/>
            <w:shd w:val="clear" w:color="auto" w:fill="DBE5F1" w:themeFill="accent1" w:themeFillTint="33"/>
            <w:vAlign w:val="center"/>
          </w:tcPr>
          <w:p w14:paraId="3FE7D14D" w14:textId="59672295" w:rsidR="00537DEB" w:rsidRPr="00A41F08" w:rsidRDefault="00537DEB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Nazwa pozycji/ numer w Danych rzeczowo-finansowych</w:t>
            </w:r>
          </w:p>
        </w:tc>
        <w:tc>
          <w:tcPr>
            <w:tcW w:w="1292" w:type="dxa"/>
            <w:shd w:val="clear" w:color="auto" w:fill="DBE5F1" w:themeFill="accent1" w:themeFillTint="33"/>
            <w:vAlign w:val="center"/>
          </w:tcPr>
          <w:p w14:paraId="15076C24" w14:textId="2857EDFA" w:rsidR="00537DEB" w:rsidRPr="00A41F08" w:rsidRDefault="00537DEB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Ilość</w:t>
            </w:r>
          </w:p>
          <w:p w14:paraId="3B554E6A" w14:textId="505148EA" w:rsidR="00537DEB" w:rsidRPr="00A41F08" w:rsidRDefault="00537DEB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(sztuki)</w:t>
            </w:r>
          </w:p>
        </w:tc>
        <w:tc>
          <w:tcPr>
            <w:tcW w:w="6602" w:type="dxa"/>
            <w:shd w:val="clear" w:color="auto" w:fill="DBE5F1" w:themeFill="accent1" w:themeFillTint="33"/>
            <w:vAlign w:val="center"/>
          </w:tcPr>
          <w:p w14:paraId="52AE115F" w14:textId="02CF052F" w:rsidR="00537DEB" w:rsidRPr="00A41F08" w:rsidRDefault="00537DEB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 xml:space="preserve">Wymagane parametry </w:t>
            </w:r>
            <w:r w:rsidR="0056014E">
              <w:rPr>
                <w:rFonts w:eastAsiaTheme="minorEastAsia"/>
                <w:b/>
                <w:bCs/>
                <w:sz w:val="20"/>
                <w:szCs w:val="20"/>
              </w:rPr>
              <w:t>przedmiotu zamówienia</w:t>
            </w: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DBE5F1" w:themeFill="accent1" w:themeFillTint="33"/>
            <w:vAlign w:val="center"/>
          </w:tcPr>
          <w:p w14:paraId="7ADD53AF" w14:textId="4A845AAA" w:rsidR="00537DEB" w:rsidRPr="00A41F08" w:rsidRDefault="00537DEB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Czy oferowana pozycja</w:t>
            </w:r>
            <w:r w:rsidR="0019057B" w:rsidRPr="00A41F08">
              <w:rPr>
                <w:rFonts w:eastAsiaTheme="minorEastAsia"/>
                <w:b/>
                <w:bCs/>
                <w:sz w:val="20"/>
                <w:szCs w:val="20"/>
              </w:rPr>
              <w:t xml:space="preserve"> w ramach oferty</w:t>
            </w: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 xml:space="preserve"> spełnia wymagane parametry </w:t>
            </w:r>
            <w:r w:rsidRPr="00A41F08">
              <w:rPr>
                <w:rFonts w:eastAsiaTheme="minorEastAsia"/>
                <w:i/>
                <w:iCs/>
                <w:sz w:val="20"/>
                <w:szCs w:val="20"/>
              </w:rPr>
              <w:t>(</w:t>
            </w:r>
            <w:r w:rsidR="00B87B07" w:rsidRPr="00A41F08">
              <w:rPr>
                <w:rFonts w:eastAsiaTheme="minorEastAsia"/>
                <w:i/>
                <w:iCs/>
                <w:sz w:val="20"/>
                <w:szCs w:val="20"/>
              </w:rPr>
              <w:t xml:space="preserve">należy </w:t>
            </w:r>
            <w:r w:rsidRPr="00A41F08">
              <w:rPr>
                <w:rFonts w:eastAsiaTheme="minorEastAsia"/>
                <w:i/>
                <w:iCs/>
                <w:sz w:val="20"/>
                <w:szCs w:val="20"/>
              </w:rPr>
              <w:t>wpisać TAK/NIE)</w:t>
            </w:r>
          </w:p>
        </w:tc>
      </w:tr>
      <w:tr w:rsidR="00537DEB" w:rsidRPr="00A41F08" w14:paraId="4A274EB3" w14:textId="77777777" w:rsidTr="7790624E">
        <w:tc>
          <w:tcPr>
            <w:tcW w:w="1426" w:type="dxa"/>
            <w:vMerge w:val="restart"/>
            <w:vAlign w:val="center"/>
          </w:tcPr>
          <w:p w14:paraId="2CEADA01" w14:textId="193B0FA7" w:rsidR="00537DEB" w:rsidRPr="00A41F08" w:rsidRDefault="00537DEB" w:rsidP="00A41F08">
            <w:pPr>
              <w:rPr>
                <w:rFonts w:eastAsiaTheme="minorEastAsia"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Część 1</w:t>
            </w:r>
          </w:p>
        </w:tc>
        <w:tc>
          <w:tcPr>
            <w:tcW w:w="2441" w:type="dxa"/>
            <w:vMerge w:val="restart"/>
            <w:vAlign w:val="center"/>
          </w:tcPr>
          <w:p w14:paraId="48BA15BB" w14:textId="5BA26235" w:rsidR="00537DEB" w:rsidRPr="00A41F08" w:rsidRDefault="00FE04AC" w:rsidP="00A41F08">
            <w:pPr>
              <w:rPr>
                <w:rFonts w:eastAsiaTheme="minorEastAsia"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Taboret Jezdny medyczny</w:t>
            </w:r>
            <w:r w:rsidR="00537DEB" w:rsidRPr="00A41F08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 xml:space="preserve"> / pozycja nr </w:t>
            </w:r>
            <w:r w:rsidRPr="00A41F08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292" w:type="dxa"/>
            <w:vMerge w:val="restart"/>
            <w:vAlign w:val="center"/>
          </w:tcPr>
          <w:p w14:paraId="25E077B5" w14:textId="4081B24C" w:rsidR="00537DEB" w:rsidRPr="00A41F08" w:rsidRDefault="00256994" w:rsidP="00A41F0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602" w:type="dxa"/>
            <w:vAlign w:val="center"/>
          </w:tcPr>
          <w:p w14:paraId="2F5D2D40" w14:textId="60C1F0A3" w:rsidR="00537DEB" w:rsidRPr="00A41F08" w:rsidRDefault="009146B5" w:rsidP="00A41F08">
            <w:pPr>
              <w:rPr>
                <w:rFonts w:eastAsiaTheme="minorEastAsia"/>
                <w:sz w:val="20"/>
                <w:szCs w:val="20"/>
              </w:rPr>
            </w:pPr>
            <w:r w:rsidRPr="00A41F08">
              <w:rPr>
                <w:rFonts w:eastAsiaTheme="minorEastAsia"/>
                <w:sz w:val="20"/>
                <w:szCs w:val="20"/>
              </w:rPr>
              <w:t>Taboret</w:t>
            </w: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A41F08">
              <w:rPr>
                <w:rFonts w:eastAsiaTheme="minorEastAsia"/>
                <w:sz w:val="20"/>
                <w:szCs w:val="20"/>
              </w:rPr>
              <w:t>z oparciem i siedziskiem tapicerowanym</w:t>
            </w:r>
          </w:p>
        </w:tc>
        <w:tc>
          <w:tcPr>
            <w:tcW w:w="1842" w:type="dxa"/>
            <w:vAlign w:val="center"/>
          </w:tcPr>
          <w:p w14:paraId="249DC991" w14:textId="77777777" w:rsidR="00537DEB" w:rsidRPr="00A41F08" w:rsidRDefault="00537DEB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537DEB" w:rsidRPr="0061465A" w14:paraId="7D1338C7" w14:textId="77777777" w:rsidTr="7790624E">
        <w:trPr>
          <w:trHeight w:val="210"/>
        </w:trPr>
        <w:tc>
          <w:tcPr>
            <w:tcW w:w="1426" w:type="dxa"/>
            <w:vMerge/>
            <w:vAlign w:val="center"/>
          </w:tcPr>
          <w:p w14:paraId="5A08F805" w14:textId="4859079E" w:rsidR="00537DEB" w:rsidRPr="00A41F08" w:rsidRDefault="00537DEB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251FBCAC" w14:textId="68A7DD88" w:rsidR="00537DEB" w:rsidRPr="00A41F08" w:rsidRDefault="00537DEB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92" w:type="dxa"/>
            <w:vMerge/>
            <w:vAlign w:val="center"/>
          </w:tcPr>
          <w:p w14:paraId="4D95D8B1" w14:textId="54651449" w:rsidR="00537DEB" w:rsidRPr="00A41F08" w:rsidRDefault="00537DEB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02" w:type="dxa"/>
            <w:vAlign w:val="center"/>
          </w:tcPr>
          <w:p w14:paraId="08A6DFB6" w14:textId="358426C5" w:rsidR="00537DEB" w:rsidRPr="0061465A" w:rsidRDefault="00DD3E8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Siedzisko okrągłe o średnicy 3</w:t>
            </w:r>
            <w:r w:rsidR="00D01F46" w:rsidRPr="0061465A">
              <w:rPr>
                <w:rFonts w:eastAsiaTheme="minorEastAsia"/>
                <w:sz w:val="20"/>
                <w:szCs w:val="20"/>
              </w:rPr>
              <w:t>9</w:t>
            </w:r>
            <w:r w:rsidRPr="0061465A">
              <w:rPr>
                <w:rFonts w:eastAsiaTheme="minorEastAsia"/>
                <w:sz w:val="20"/>
                <w:szCs w:val="20"/>
              </w:rPr>
              <w:t>0 mm (</w:t>
            </w:r>
            <w:r w:rsidR="00D01F46" w:rsidRPr="0061465A">
              <w:rPr>
                <w:rFonts w:eastAsiaTheme="minorEastAsia"/>
                <w:sz w:val="20"/>
                <w:szCs w:val="20"/>
              </w:rPr>
              <w:t>+/- 40 mm)</w:t>
            </w:r>
          </w:p>
        </w:tc>
        <w:tc>
          <w:tcPr>
            <w:tcW w:w="1842" w:type="dxa"/>
            <w:vAlign w:val="center"/>
          </w:tcPr>
          <w:p w14:paraId="04E101B1" w14:textId="77777777" w:rsidR="00537DEB" w:rsidRPr="0061465A" w:rsidRDefault="00537DEB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537DEB" w:rsidRPr="0061465A" w14:paraId="50DE3B39" w14:textId="77777777" w:rsidTr="7790624E">
        <w:trPr>
          <w:trHeight w:val="209"/>
        </w:trPr>
        <w:tc>
          <w:tcPr>
            <w:tcW w:w="1426" w:type="dxa"/>
            <w:vMerge/>
            <w:vAlign w:val="center"/>
          </w:tcPr>
          <w:p w14:paraId="6576385B" w14:textId="77777777" w:rsidR="00537DEB" w:rsidRPr="0061465A" w:rsidRDefault="00537DEB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035CE3E3" w14:textId="77777777" w:rsidR="00537DEB" w:rsidRPr="0061465A" w:rsidRDefault="00537DEB" w:rsidP="00A41F08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292" w:type="dxa"/>
            <w:vMerge/>
            <w:vAlign w:val="center"/>
          </w:tcPr>
          <w:p w14:paraId="1D9F335D" w14:textId="77777777" w:rsidR="00537DEB" w:rsidRPr="0061465A" w:rsidRDefault="00537DEB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02" w:type="dxa"/>
            <w:vAlign w:val="center"/>
          </w:tcPr>
          <w:p w14:paraId="7F823D97" w14:textId="3D8993F2" w:rsidR="00537DEB" w:rsidRPr="0061465A" w:rsidRDefault="00C269E4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Siedzisko odporne na działanie środków dezynfekcyjnych stosowanych powszechnie na salach operacyjnych</w:t>
            </w:r>
          </w:p>
        </w:tc>
        <w:tc>
          <w:tcPr>
            <w:tcW w:w="1842" w:type="dxa"/>
            <w:vAlign w:val="center"/>
          </w:tcPr>
          <w:p w14:paraId="4281BCA5" w14:textId="77777777" w:rsidR="00537DEB" w:rsidRPr="0061465A" w:rsidRDefault="00537DEB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00537DEB" w:rsidRPr="0061465A" w14:paraId="35AECCC6" w14:textId="77777777" w:rsidTr="7790624E">
        <w:trPr>
          <w:trHeight w:val="209"/>
        </w:trPr>
        <w:tc>
          <w:tcPr>
            <w:tcW w:w="1426" w:type="dxa"/>
            <w:vMerge/>
            <w:vAlign w:val="center"/>
          </w:tcPr>
          <w:p w14:paraId="7892D198" w14:textId="77777777" w:rsidR="00537DEB" w:rsidRPr="0061465A" w:rsidRDefault="00537DEB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337FB6E5" w14:textId="77777777" w:rsidR="00537DEB" w:rsidRPr="0061465A" w:rsidRDefault="00537DEB" w:rsidP="00A41F08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292" w:type="dxa"/>
            <w:vMerge/>
            <w:vAlign w:val="center"/>
          </w:tcPr>
          <w:p w14:paraId="459840A3" w14:textId="77777777" w:rsidR="00537DEB" w:rsidRPr="0061465A" w:rsidRDefault="00537DEB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02" w:type="dxa"/>
            <w:vAlign w:val="center"/>
          </w:tcPr>
          <w:p w14:paraId="7CF4980F" w14:textId="565C07E1" w:rsidR="00537DEB" w:rsidRPr="0061465A" w:rsidRDefault="00075D44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Kolor tapicerki –</w:t>
            </w:r>
            <w:r w:rsidR="00D41752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- d</w:t>
            </w:r>
            <w:r w:rsidR="00D41752" w:rsidRPr="0061465A">
              <w:rPr>
                <w:rFonts w:eastAsiaTheme="minorEastAsia"/>
                <w:sz w:val="20"/>
                <w:szCs w:val="20"/>
              </w:rPr>
              <w:t>o wyboru</w:t>
            </w:r>
            <w:r w:rsidR="00EF69CD" w:rsidRPr="0061465A">
              <w:rPr>
                <w:rFonts w:eastAsiaTheme="minorEastAsia"/>
                <w:sz w:val="20"/>
                <w:szCs w:val="20"/>
              </w:rPr>
              <w:t xml:space="preserve"> Zamawiającego </w:t>
            </w:r>
            <w:r w:rsidR="00D41752" w:rsidRPr="0061465A">
              <w:rPr>
                <w:rFonts w:eastAsiaTheme="minorEastAsia"/>
                <w:sz w:val="20"/>
                <w:szCs w:val="20"/>
              </w:rPr>
              <w:t xml:space="preserve">z palety Oferenta, </w:t>
            </w:r>
            <w:r w:rsidR="00A33A9F" w:rsidRPr="0061465A">
              <w:rPr>
                <w:rFonts w:eastAsiaTheme="minorEastAsia"/>
                <w:sz w:val="20"/>
                <w:szCs w:val="20"/>
              </w:rPr>
              <w:t xml:space="preserve">do wyboru </w:t>
            </w:r>
            <w:r w:rsidR="00D41752" w:rsidRPr="0061465A">
              <w:rPr>
                <w:rFonts w:eastAsiaTheme="minorEastAsia"/>
                <w:sz w:val="20"/>
                <w:szCs w:val="20"/>
              </w:rPr>
              <w:t>min. 10 kolorów.</w:t>
            </w:r>
          </w:p>
        </w:tc>
        <w:tc>
          <w:tcPr>
            <w:tcW w:w="1842" w:type="dxa"/>
            <w:vAlign w:val="center"/>
          </w:tcPr>
          <w:p w14:paraId="4E7A7866" w14:textId="77777777" w:rsidR="00537DEB" w:rsidRPr="0061465A" w:rsidRDefault="00537DEB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00537DEB" w:rsidRPr="0061465A" w14:paraId="4655CBC5" w14:textId="77777777" w:rsidTr="7790624E">
        <w:trPr>
          <w:trHeight w:val="209"/>
        </w:trPr>
        <w:tc>
          <w:tcPr>
            <w:tcW w:w="1426" w:type="dxa"/>
            <w:vMerge/>
            <w:vAlign w:val="center"/>
          </w:tcPr>
          <w:p w14:paraId="0DF295C9" w14:textId="77777777" w:rsidR="00537DEB" w:rsidRPr="0061465A" w:rsidRDefault="00537DEB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2E68E8EF" w14:textId="77777777" w:rsidR="00537DEB" w:rsidRPr="0061465A" w:rsidRDefault="00537DEB" w:rsidP="00A41F08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292" w:type="dxa"/>
            <w:vMerge/>
            <w:vAlign w:val="center"/>
          </w:tcPr>
          <w:p w14:paraId="09BCD30C" w14:textId="77777777" w:rsidR="00537DEB" w:rsidRPr="0061465A" w:rsidRDefault="00537DEB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02" w:type="dxa"/>
            <w:vAlign w:val="center"/>
          </w:tcPr>
          <w:p w14:paraId="2BF92C02" w14:textId="3C8070E5" w:rsidR="00537DEB" w:rsidRPr="0061465A" w:rsidRDefault="00372D65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Wysokość siedziska podnoszona hydraulicznie (za pomocą dźwigni nożnej)</w:t>
            </w:r>
          </w:p>
        </w:tc>
        <w:tc>
          <w:tcPr>
            <w:tcW w:w="1842" w:type="dxa"/>
            <w:vAlign w:val="center"/>
          </w:tcPr>
          <w:p w14:paraId="111A087E" w14:textId="77777777" w:rsidR="00537DEB" w:rsidRPr="0061465A" w:rsidRDefault="00537DEB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00537DEB" w:rsidRPr="0061465A" w14:paraId="7F985808" w14:textId="77777777" w:rsidTr="7790624E">
        <w:trPr>
          <w:trHeight w:val="209"/>
        </w:trPr>
        <w:tc>
          <w:tcPr>
            <w:tcW w:w="1426" w:type="dxa"/>
            <w:vMerge/>
            <w:vAlign w:val="center"/>
          </w:tcPr>
          <w:p w14:paraId="647729DE" w14:textId="77777777" w:rsidR="00537DEB" w:rsidRPr="0061465A" w:rsidRDefault="00537DEB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4A8E19AA" w14:textId="77777777" w:rsidR="00537DEB" w:rsidRPr="0061465A" w:rsidRDefault="00537DEB" w:rsidP="00A41F08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292" w:type="dxa"/>
            <w:vMerge/>
            <w:vAlign w:val="center"/>
          </w:tcPr>
          <w:p w14:paraId="487B7DCD" w14:textId="77777777" w:rsidR="00537DEB" w:rsidRPr="0061465A" w:rsidRDefault="00537DEB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02" w:type="dxa"/>
            <w:vAlign w:val="center"/>
          </w:tcPr>
          <w:p w14:paraId="449602A8" w14:textId="4E572DF4" w:rsidR="00537DEB" w:rsidRPr="0061465A" w:rsidRDefault="008F3B6D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Min. wysokość, cm 65(+/-5cm); - Max. wysokość, cm </w:t>
            </w:r>
            <w:r w:rsidR="00B93A04" w:rsidRPr="0061465A">
              <w:rPr>
                <w:rFonts w:eastAsiaTheme="minorEastAsia"/>
                <w:sz w:val="20"/>
                <w:szCs w:val="20"/>
              </w:rPr>
              <w:t>8</w:t>
            </w:r>
            <w:r w:rsidRPr="0061465A">
              <w:rPr>
                <w:rFonts w:eastAsiaTheme="minorEastAsia"/>
                <w:sz w:val="20"/>
                <w:szCs w:val="20"/>
              </w:rPr>
              <w:t>0(+/-5cm);</w:t>
            </w:r>
          </w:p>
        </w:tc>
        <w:tc>
          <w:tcPr>
            <w:tcW w:w="1842" w:type="dxa"/>
            <w:vAlign w:val="center"/>
          </w:tcPr>
          <w:p w14:paraId="49F0B10F" w14:textId="77777777" w:rsidR="00537DEB" w:rsidRPr="0061465A" w:rsidRDefault="00537DEB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00537DEB" w:rsidRPr="0061465A" w14:paraId="0D42A42A" w14:textId="77777777" w:rsidTr="7790624E">
        <w:trPr>
          <w:trHeight w:val="209"/>
        </w:trPr>
        <w:tc>
          <w:tcPr>
            <w:tcW w:w="1426" w:type="dxa"/>
            <w:vMerge/>
            <w:vAlign w:val="center"/>
          </w:tcPr>
          <w:p w14:paraId="12761D2D" w14:textId="77777777" w:rsidR="00537DEB" w:rsidRPr="0061465A" w:rsidRDefault="00537DEB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5849FAF9" w14:textId="77777777" w:rsidR="00537DEB" w:rsidRPr="0061465A" w:rsidRDefault="00537DEB" w:rsidP="00A41F08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292" w:type="dxa"/>
            <w:vMerge/>
            <w:vAlign w:val="center"/>
          </w:tcPr>
          <w:p w14:paraId="292E0211" w14:textId="77777777" w:rsidR="00537DEB" w:rsidRPr="0061465A" w:rsidRDefault="00537DEB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02" w:type="dxa"/>
            <w:vAlign w:val="center"/>
          </w:tcPr>
          <w:p w14:paraId="65121752" w14:textId="5C4333DF" w:rsidR="00537DEB" w:rsidRPr="0061465A" w:rsidRDefault="004F7886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Oparcie regulowane w dwóch płaszczyznach (góra – dół, przód – tył)</w:t>
            </w:r>
          </w:p>
        </w:tc>
        <w:tc>
          <w:tcPr>
            <w:tcW w:w="1842" w:type="dxa"/>
            <w:vAlign w:val="center"/>
          </w:tcPr>
          <w:p w14:paraId="02159A22" w14:textId="77777777" w:rsidR="00537DEB" w:rsidRPr="0061465A" w:rsidRDefault="00537DEB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00537DEB" w:rsidRPr="0061465A" w14:paraId="3A74532F" w14:textId="77777777" w:rsidTr="7790624E">
        <w:trPr>
          <w:trHeight w:val="209"/>
        </w:trPr>
        <w:tc>
          <w:tcPr>
            <w:tcW w:w="1426" w:type="dxa"/>
            <w:vMerge/>
            <w:vAlign w:val="center"/>
          </w:tcPr>
          <w:p w14:paraId="50A08E2A" w14:textId="77777777" w:rsidR="00537DEB" w:rsidRPr="0061465A" w:rsidRDefault="00537DEB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3A7AAFDC" w14:textId="77777777" w:rsidR="00537DEB" w:rsidRPr="0061465A" w:rsidRDefault="00537DEB" w:rsidP="00A41F08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292" w:type="dxa"/>
            <w:vMerge/>
            <w:vAlign w:val="center"/>
          </w:tcPr>
          <w:p w14:paraId="0FB95328" w14:textId="77777777" w:rsidR="00537DEB" w:rsidRPr="0061465A" w:rsidRDefault="00537DEB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02" w:type="dxa"/>
            <w:vAlign w:val="center"/>
          </w:tcPr>
          <w:p w14:paraId="53B7DCE7" w14:textId="7CB4C1DE" w:rsidR="00537DEB" w:rsidRPr="0061465A" w:rsidRDefault="00F208AB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Podstawa trójramienna z 5 kółkami fi 50 mm (w tym dwa z blokadą) (+/- 10 mm)</w:t>
            </w:r>
          </w:p>
        </w:tc>
        <w:tc>
          <w:tcPr>
            <w:tcW w:w="1842" w:type="dxa"/>
            <w:vAlign w:val="center"/>
          </w:tcPr>
          <w:p w14:paraId="4FA26CAC" w14:textId="77777777" w:rsidR="00537DEB" w:rsidRPr="0061465A" w:rsidRDefault="00537DEB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00537DEB" w:rsidRPr="0061465A" w14:paraId="73A646F9" w14:textId="77777777" w:rsidTr="7790624E">
        <w:trPr>
          <w:trHeight w:val="209"/>
        </w:trPr>
        <w:tc>
          <w:tcPr>
            <w:tcW w:w="1426" w:type="dxa"/>
            <w:vMerge/>
            <w:vAlign w:val="center"/>
          </w:tcPr>
          <w:p w14:paraId="1BA80685" w14:textId="77777777" w:rsidR="00537DEB" w:rsidRPr="0061465A" w:rsidRDefault="00537DEB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180EEAFE" w14:textId="77777777" w:rsidR="00537DEB" w:rsidRPr="0061465A" w:rsidRDefault="00537DEB" w:rsidP="00A41F08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292" w:type="dxa"/>
            <w:vMerge/>
            <w:vAlign w:val="center"/>
          </w:tcPr>
          <w:p w14:paraId="0F59E17A" w14:textId="77777777" w:rsidR="00537DEB" w:rsidRPr="0061465A" w:rsidRDefault="00537DEB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02" w:type="dxa"/>
            <w:vAlign w:val="center"/>
          </w:tcPr>
          <w:p w14:paraId="062BB893" w14:textId="4C956A60" w:rsidR="00537DEB" w:rsidRPr="0061465A" w:rsidRDefault="008B0ED0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Średnica podstawy, cm 64(+/- 5cm);</w:t>
            </w:r>
          </w:p>
        </w:tc>
        <w:tc>
          <w:tcPr>
            <w:tcW w:w="1842" w:type="dxa"/>
            <w:vAlign w:val="center"/>
          </w:tcPr>
          <w:p w14:paraId="56549C2B" w14:textId="77777777" w:rsidR="00537DEB" w:rsidRPr="0061465A" w:rsidRDefault="00537DEB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00222232" w:rsidRPr="0061465A" w14:paraId="0B2F17B5" w14:textId="77777777" w:rsidTr="7790624E">
        <w:trPr>
          <w:trHeight w:val="209"/>
        </w:trPr>
        <w:tc>
          <w:tcPr>
            <w:tcW w:w="1426" w:type="dxa"/>
            <w:vMerge/>
            <w:vAlign w:val="center"/>
          </w:tcPr>
          <w:p w14:paraId="20766EDB" w14:textId="77777777" w:rsidR="00222232" w:rsidRPr="0061465A" w:rsidRDefault="00222232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7A8785BF" w14:textId="77777777" w:rsidR="00222232" w:rsidRPr="0061465A" w:rsidRDefault="00222232" w:rsidP="00A41F08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292" w:type="dxa"/>
            <w:vMerge/>
            <w:vAlign w:val="center"/>
          </w:tcPr>
          <w:p w14:paraId="3C22E773" w14:textId="77777777" w:rsidR="00222232" w:rsidRPr="0061465A" w:rsidRDefault="00222232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02" w:type="dxa"/>
            <w:vAlign w:val="center"/>
          </w:tcPr>
          <w:p w14:paraId="2215F262" w14:textId="3ED404CA" w:rsidR="00222232" w:rsidRPr="0061465A" w:rsidRDefault="00222232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Oponki wykonane z materiału, który nie brudzi podłoża</w:t>
            </w:r>
          </w:p>
        </w:tc>
        <w:tc>
          <w:tcPr>
            <w:tcW w:w="1842" w:type="dxa"/>
            <w:vAlign w:val="center"/>
          </w:tcPr>
          <w:p w14:paraId="3F0057A4" w14:textId="77777777" w:rsidR="00222232" w:rsidRPr="0061465A" w:rsidRDefault="00222232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00222232" w:rsidRPr="0061465A" w14:paraId="22979611" w14:textId="77777777" w:rsidTr="7790624E">
        <w:trPr>
          <w:trHeight w:val="209"/>
        </w:trPr>
        <w:tc>
          <w:tcPr>
            <w:tcW w:w="1426" w:type="dxa"/>
            <w:vMerge/>
            <w:vAlign w:val="center"/>
          </w:tcPr>
          <w:p w14:paraId="0F9EC84D" w14:textId="77777777" w:rsidR="00222232" w:rsidRPr="0061465A" w:rsidRDefault="00222232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5976F3C2" w14:textId="77777777" w:rsidR="00222232" w:rsidRPr="0061465A" w:rsidRDefault="00222232" w:rsidP="00A41F08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292" w:type="dxa"/>
            <w:vMerge/>
            <w:vAlign w:val="center"/>
          </w:tcPr>
          <w:p w14:paraId="437245C0" w14:textId="77777777" w:rsidR="00222232" w:rsidRPr="0061465A" w:rsidRDefault="00222232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02" w:type="dxa"/>
            <w:vAlign w:val="center"/>
          </w:tcPr>
          <w:p w14:paraId="11EA9C49" w14:textId="15B794CC" w:rsidR="00222232" w:rsidRPr="0061465A" w:rsidRDefault="002F5BD3" w:rsidP="00A41F08">
            <w:pPr>
              <w:spacing w:before="60" w:after="60"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Taboret z obręczą pod nogi</w:t>
            </w:r>
          </w:p>
        </w:tc>
        <w:tc>
          <w:tcPr>
            <w:tcW w:w="1842" w:type="dxa"/>
            <w:vAlign w:val="center"/>
          </w:tcPr>
          <w:p w14:paraId="707A6592" w14:textId="77777777" w:rsidR="00222232" w:rsidRPr="0061465A" w:rsidRDefault="00222232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00795BBE" w:rsidRPr="0061465A" w14:paraId="1F679653" w14:textId="77777777" w:rsidTr="7790624E">
        <w:trPr>
          <w:trHeight w:val="209"/>
        </w:trPr>
        <w:tc>
          <w:tcPr>
            <w:tcW w:w="1426" w:type="dxa"/>
            <w:vMerge/>
            <w:vAlign w:val="center"/>
          </w:tcPr>
          <w:p w14:paraId="19791FFD" w14:textId="77777777" w:rsidR="00795BBE" w:rsidRPr="0061465A" w:rsidRDefault="00795BBE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56CCEF5F" w14:textId="77777777" w:rsidR="00795BBE" w:rsidRPr="0061465A" w:rsidRDefault="00795BBE" w:rsidP="00A41F08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292" w:type="dxa"/>
            <w:vMerge/>
            <w:vAlign w:val="center"/>
          </w:tcPr>
          <w:p w14:paraId="0F07EDC6" w14:textId="77777777" w:rsidR="00795BBE" w:rsidRPr="0061465A" w:rsidRDefault="00795B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02" w:type="dxa"/>
            <w:vAlign w:val="center"/>
          </w:tcPr>
          <w:p w14:paraId="3E398BBD" w14:textId="54193869" w:rsidR="00795BBE" w:rsidRPr="0061465A" w:rsidRDefault="008618C2" w:rsidP="00A41F08">
            <w:pPr>
              <w:spacing w:before="60" w:after="60"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Grubość siedziska minimum 8 cm</w:t>
            </w:r>
          </w:p>
        </w:tc>
        <w:tc>
          <w:tcPr>
            <w:tcW w:w="1842" w:type="dxa"/>
            <w:vAlign w:val="center"/>
          </w:tcPr>
          <w:p w14:paraId="40B29E16" w14:textId="77777777" w:rsidR="00795BBE" w:rsidRPr="0061465A" w:rsidRDefault="00795BBE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00CF5B28" w:rsidRPr="0061465A" w14:paraId="1F62B29A" w14:textId="77777777" w:rsidTr="7790624E">
        <w:trPr>
          <w:trHeight w:val="209"/>
        </w:trPr>
        <w:tc>
          <w:tcPr>
            <w:tcW w:w="1426" w:type="dxa"/>
            <w:vMerge/>
            <w:vAlign w:val="center"/>
          </w:tcPr>
          <w:p w14:paraId="722DE93F" w14:textId="77777777" w:rsidR="00CF5B28" w:rsidRPr="0061465A" w:rsidRDefault="00CF5B28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6659FE1C" w14:textId="77777777" w:rsidR="00CF5B28" w:rsidRPr="0061465A" w:rsidRDefault="00CF5B28" w:rsidP="00A41F08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292" w:type="dxa"/>
            <w:vMerge/>
            <w:vAlign w:val="center"/>
          </w:tcPr>
          <w:p w14:paraId="25766B7D" w14:textId="77777777" w:rsidR="00CF5B28" w:rsidRPr="0061465A" w:rsidRDefault="00CF5B2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02" w:type="dxa"/>
            <w:vAlign w:val="center"/>
          </w:tcPr>
          <w:p w14:paraId="4B0662CA" w14:textId="201D40C3" w:rsidR="00CF5B28" w:rsidRPr="0061465A" w:rsidRDefault="00CF5B28" w:rsidP="00A41F08">
            <w:pPr>
              <w:spacing w:before="60" w:after="60"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Wysokość oparcia minimum 20 cm</w:t>
            </w:r>
          </w:p>
        </w:tc>
        <w:tc>
          <w:tcPr>
            <w:tcW w:w="1842" w:type="dxa"/>
            <w:vAlign w:val="center"/>
          </w:tcPr>
          <w:p w14:paraId="4F08CB0E" w14:textId="77777777" w:rsidR="00CF5B28" w:rsidRPr="0061465A" w:rsidRDefault="00CF5B28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00CF5B28" w:rsidRPr="0061465A" w14:paraId="69C550C4" w14:textId="77777777" w:rsidTr="7790624E">
        <w:trPr>
          <w:trHeight w:val="209"/>
        </w:trPr>
        <w:tc>
          <w:tcPr>
            <w:tcW w:w="1426" w:type="dxa"/>
            <w:vMerge/>
            <w:vAlign w:val="center"/>
          </w:tcPr>
          <w:p w14:paraId="5451AC77" w14:textId="77777777" w:rsidR="00CF5B28" w:rsidRPr="0061465A" w:rsidRDefault="00CF5B28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5C5228E5" w14:textId="77777777" w:rsidR="00CF5B28" w:rsidRPr="0061465A" w:rsidRDefault="00CF5B28" w:rsidP="00A41F08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292" w:type="dxa"/>
            <w:vMerge/>
            <w:vAlign w:val="center"/>
          </w:tcPr>
          <w:p w14:paraId="56F7C6F6" w14:textId="77777777" w:rsidR="00CF5B28" w:rsidRPr="0061465A" w:rsidRDefault="00CF5B2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02" w:type="dxa"/>
            <w:vAlign w:val="center"/>
          </w:tcPr>
          <w:p w14:paraId="7A98A92D" w14:textId="357DFD51" w:rsidR="00CF5B28" w:rsidRPr="0061465A" w:rsidRDefault="00CF5B28" w:rsidP="00A41F08">
            <w:pPr>
              <w:spacing w:before="60" w:after="60"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Wyrób jest dopuszczony do stosowania w jednostkach służby zdrowia (kopię stosownego atestu PZH dołączyć do oferty)</w:t>
            </w:r>
          </w:p>
        </w:tc>
        <w:tc>
          <w:tcPr>
            <w:tcW w:w="1842" w:type="dxa"/>
            <w:vAlign w:val="center"/>
          </w:tcPr>
          <w:p w14:paraId="4D9F0D12" w14:textId="77777777" w:rsidR="00CF5B28" w:rsidRPr="0061465A" w:rsidRDefault="00CF5B28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007C0ADE" w:rsidRPr="0061465A" w14:paraId="2BE57FC9" w14:textId="77777777" w:rsidTr="7790624E">
        <w:trPr>
          <w:trHeight w:val="209"/>
        </w:trPr>
        <w:tc>
          <w:tcPr>
            <w:tcW w:w="1426" w:type="dxa"/>
            <w:vMerge/>
            <w:vAlign w:val="center"/>
          </w:tcPr>
          <w:p w14:paraId="5BCEF885" w14:textId="77777777" w:rsidR="007C0ADE" w:rsidRPr="0061465A" w:rsidRDefault="007C0ADE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2E20E10E" w14:textId="77777777" w:rsidR="007C0ADE" w:rsidRPr="0061465A" w:rsidRDefault="007C0ADE" w:rsidP="00A41F08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292" w:type="dxa"/>
            <w:vMerge/>
            <w:vAlign w:val="center"/>
          </w:tcPr>
          <w:p w14:paraId="3E66AEA7" w14:textId="77777777" w:rsidR="007C0ADE" w:rsidRPr="0061465A" w:rsidRDefault="007C0AD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02" w:type="dxa"/>
            <w:vAlign w:val="center"/>
          </w:tcPr>
          <w:p w14:paraId="181C4328" w14:textId="2A5B8472" w:rsidR="007C0ADE" w:rsidRPr="0061465A" w:rsidRDefault="007C0AD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Powiadomienie/Wpis do rejestru wyrobów medycznych zgodnie z ustawą z dnia 20.05.</w:t>
            </w:r>
            <w:r w:rsidR="00361E4B" w:rsidRPr="0061465A">
              <w:rPr>
                <w:rFonts w:eastAsiaTheme="minorEastAsia"/>
                <w:sz w:val="20"/>
                <w:szCs w:val="20"/>
              </w:rPr>
              <w:t>2010 r.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o wyrobach medycznych</w:t>
            </w:r>
          </w:p>
          <w:p w14:paraId="04470AF9" w14:textId="0F491DEA" w:rsidR="007C0ADE" w:rsidRPr="0061465A" w:rsidRDefault="007C0ADE" w:rsidP="00A41F08">
            <w:pPr>
              <w:spacing w:before="60" w:after="60"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(kopię dokumentu załączyć do oferty)</w:t>
            </w:r>
          </w:p>
        </w:tc>
        <w:tc>
          <w:tcPr>
            <w:tcW w:w="1842" w:type="dxa"/>
            <w:vAlign w:val="center"/>
          </w:tcPr>
          <w:p w14:paraId="347C9ED1" w14:textId="77777777" w:rsidR="007C0ADE" w:rsidRPr="0061465A" w:rsidRDefault="007C0ADE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007C0ADE" w:rsidRPr="0061465A" w14:paraId="0602E4E1" w14:textId="77777777" w:rsidTr="7790624E">
        <w:trPr>
          <w:trHeight w:val="209"/>
        </w:trPr>
        <w:tc>
          <w:tcPr>
            <w:tcW w:w="1426" w:type="dxa"/>
            <w:vMerge/>
            <w:vAlign w:val="center"/>
          </w:tcPr>
          <w:p w14:paraId="0A65D690" w14:textId="77777777" w:rsidR="007C0ADE" w:rsidRPr="0061465A" w:rsidRDefault="007C0ADE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7FE4FF91" w14:textId="77777777" w:rsidR="007C0ADE" w:rsidRPr="0061465A" w:rsidRDefault="007C0ADE" w:rsidP="00A41F08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292" w:type="dxa"/>
            <w:vMerge/>
            <w:vAlign w:val="center"/>
          </w:tcPr>
          <w:p w14:paraId="0F2D52CB" w14:textId="77777777" w:rsidR="007C0ADE" w:rsidRPr="0061465A" w:rsidRDefault="007C0AD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02" w:type="dxa"/>
            <w:vAlign w:val="center"/>
          </w:tcPr>
          <w:p w14:paraId="2B72679A" w14:textId="77777777" w:rsidR="007C0ADE" w:rsidRPr="0061465A" w:rsidRDefault="007C0AD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Deklaracja zgodności/Certyfikat CE na wyrób</w:t>
            </w:r>
          </w:p>
          <w:p w14:paraId="58CDE5A0" w14:textId="5EFD5124" w:rsidR="007C0ADE" w:rsidRPr="0061465A" w:rsidRDefault="007C0AD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(kopię dokumentu dołączyć do oferty)</w:t>
            </w:r>
          </w:p>
        </w:tc>
        <w:tc>
          <w:tcPr>
            <w:tcW w:w="1842" w:type="dxa"/>
            <w:vAlign w:val="center"/>
          </w:tcPr>
          <w:p w14:paraId="6DEF0796" w14:textId="77777777" w:rsidR="007C0ADE" w:rsidRPr="0061465A" w:rsidRDefault="007C0ADE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007C0ADE" w:rsidRPr="0061465A" w14:paraId="4EAA592C" w14:textId="77777777" w:rsidTr="7790624E">
        <w:trPr>
          <w:trHeight w:val="209"/>
        </w:trPr>
        <w:tc>
          <w:tcPr>
            <w:tcW w:w="1426" w:type="dxa"/>
            <w:vMerge/>
            <w:vAlign w:val="center"/>
          </w:tcPr>
          <w:p w14:paraId="15B6180A" w14:textId="77777777" w:rsidR="007C0ADE" w:rsidRPr="0061465A" w:rsidRDefault="007C0ADE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05C50437" w14:textId="77777777" w:rsidR="007C0ADE" w:rsidRPr="0061465A" w:rsidRDefault="007C0ADE" w:rsidP="00A41F08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292" w:type="dxa"/>
            <w:vMerge/>
            <w:vAlign w:val="center"/>
          </w:tcPr>
          <w:p w14:paraId="723F5784" w14:textId="77777777" w:rsidR="007C0ADE" w:rsidRPr="0061465A" w:rsidRDefault="007C0AD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02" w:type="dxa"/>
            <w:vAlign w:val="center"/>
          </w:tcPr>
          <w:p w14:paraId="030D633C" w14:textId="3A7299AF" w:rsidR="007C0ADE" w:rsidRPr="0061465A" w:rsidRDefault="2E29F909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Certyfikat jakości EN ISO 9001 </w:t>
            </w:r>
            <w:r w:rsidR="27846DD8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lub równoważn</w:t>
            </w:r>
            <w:r w:rsidR="0DA2668A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e</w:t>
            </w:r>
            <w:r w:rsidR="27846DD8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oraz EN ISO 13485 </w:t>
            </w:r>
            <w:r w:rsidR="27846DD8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lub równoważn</w:t>
            </w:r>
            <w:r w:rsidR="0DA2668A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e</w:t>
            </w:r>
            <w:r w:rsidR="27846DD8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(kopię dokumentów dołączyć do oferty</w:t>
            </w:r>
            <w:r w:rsidR="53E340C2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. Za równoważne uznaje się certyfikaty,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33A4A713" w14:textId="77777777" w:rsidR="007C0ADE" w:rsidRPr="0061465A" w:rsidRDefault="007C0ADE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00A84694" w:rsidRPr="0061465A" w14:paraId="6FCF7DBF" w14:textId="77777777" w:rsidTr="00323321">
        <w:trPr>
          <w:trHeight w:val="209"/>
        </w:trPr>
        <w:tc>
          <w:tcPr>
            <w:tcW w:w="1426" w:type="dxa"/>
            <w:vMerge/>
            <w:vAlign w:val="center"/>
          </w:tcPr>
          <w:p w14:paraId="3E31D74F" w14:textId="77777777" w:rsidR="00A84694" w:rsidRPr="0061465A" w:rsidRDefault="00A84694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191DC074" w14:textId="77777777" w:rsidR="00A84694" w:rsidRPr="0061465A" w:rsidRDefault="00A84694" w:rsidP="00A41F08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292" w:type="dxa"/>
            <w:vMerge/>
            <w:vAlign w:val="center"/>
          </w:tcPr>
          <w:p w14:paraId="256CD1F2" w14:textId="77777777" w:rsidR="00A84694" w:rsidRPr="0061465A" w:rsidRDefault="00A84694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02" w:type="dxa"/>
            <w:vAlign w:val="center"/>
          </w:tcPr>
          <w:p w14:paraId="5ABF0668" w14:textId="676A3B1A" w:rsidR="00A84694" w:rsidRPr="0061465A" w:rsidRDefault="006004A4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Oferent</w:t>
            </w:r>
            <w:r w:rsidR="0AFBF3D8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musi posiadać aktualny certyfikat ISO 14001 </w:t>
            </w:r>
            <w:r w:rsidR="0DA2668A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lub równoważny </w:t>
            </w:r>
            <w:r w:rsidR="0AFBF3D8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potwierdzający wdrożenie systemu zarządzania środowiskowego, który stanowi potwierdzenie wdrażania procesów zmierzających do ograniczenia negatywnego wpływu organizacji na środowisko przy produkcji mebli</w:t>
            </w:r>
            <w:r w:rsidR="53E340C2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. Za równoważne uznaje się certyfikaty,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6D65A749" w14:textId="77777777" w:rsidR="00A84694" w:rsidRPr="0061465A" w:rsidRDefault="00A84694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00425340" w:rsidRPr="0061465A" w14:paraId="1B04B2C5" w14:textId="77777777" w:rsidTr="7790624E">
        <w:trPr>
          <w:trHeight w:val="209"/>
        </w:trPr>
        <w:tc>
          <w:tcPr>
            <w:tcW w:w="1426" w:type="dxa"/>
            <w:vMerge/>
            <w:vAlign w:val="center"/>
          </w:tcPr>
          <w:p w14:paraId="7FAE7163" w14:textId="77777777" w:rsidR="00425340" w:rsidRPr="0061465A" w:rsidRDefault="00425340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6240E69D" w14:textId="77777777" w:rsidR="00425340" w:rsidRPr="0061465A" w:rsidRDefault="00425340" w:rsidP="00A41F08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292" w:type="dxa"/>
            <w:vMerge/>
            <w:vAlign w:val="center"/>
          </w:tcPr>
          <w:p w14:paraId="6EDC0B58" w14:textId="77777777" w:rsidR="00425340" w:rsidRPr="0061465A" w:rsidRDefault="0042534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02" w:type="dxa"/>
            <w:vAlign w:val="center"/>
          </w:tcPr>
          <w:p w14:paraId="0AAC27E8" w14:textId="23A8BBC0" w:rsidR="00425340" w:rsidRPr="0061465A" w:rsidRDefault="00425340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Termin realizacji </w:t>
            </w:r>
            <w:r w:rsidR="007C58F5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4 tygodnie od podpisania umowy</w:t>
            </w:r>
          </w:p>
        </w:tc>
        <w:tc>
          <w:tcPr>
            <w:tcW w:w="1842" w:type="dxa"/>
            <w:vAlign w:val="center"/>
          </w:tcPr>
          <w:p w14:paraId="0983A95B" w14:textId="77777777" w:rsidR="00425340" w:rsidRPr="0061465A" w:rsidRDefault="00425340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00537DEB" w:rsidRPr="0061465A" w14:paraId="6AC81961" w14:textId="77777777" w:rsidTr="7790624E">
        <w:trPr>
          <w:trHeight w:val="209"/>
        </w:trPr>
        <w:tc>
          <w:tcPr>
            <w:tcW w:w="1426" w:type="dxa"/>
            <w:vMerge/>
            <w:vAlign w:val="center"/>
          </w:tcPr>
          <w:p w14:paraId="4CFDBB23" w14:textId="77777777" w:rsidR="00537DEB" w:rsidRPr="0061465A" w:rsidRDefault="00537DEB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3D011125" w14:textId="77777777" w:rsidR="00537DEB" w:rsidRPr="0061465A" w:rsidRDefault="00537DEB" w:rsidP="00A41F08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292" w:type="dxa"/>
            <w:vMerge/>
            <w:vAlign w:val="center"/>
          </w:tcPr>
          <w:p w14:paraId="6CFB93B4" w14:textId="77777777" w:rsidR="00537DEB" w:rsidRPr="0061465A" w:rsidRDefault="00537DEB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02" w:type="dxa"/>
            <w:vAlign w:val="center"/>
          </w:tcPr>
          <w:p w14:paraId="0A5E4360" w14:textId="2C16056E" w:rsidR="00537DEB" w:rsidRPr="0061465A" w:rsidRDefault="007C0ADE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Gwarancja min. 12 miesięcy</w:t>
            </w:r>
          </w:p>
        </w:tc>
        <w:tc>
          <w:tcPr>
            <w:tcW w:w="1842" w:type="dxa"/>
            <w:vAlign w:val="center"/>
          </w:tcPr>
          <w:p w14:paraId="5D4B6B67" w14:textId="77777777" w:rsidR="00537DEB" w:rsidRPr="0061465A" w:rsidRDefault="00537DEB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</w:tbl>
    <w:p w14:paraId="735D1CF7" w14:textId="77777777" w:rsidR="00B4068A" w:rsidRPr="0061465A" w:rsidRDefault="00B4068A" w:rsidP="00A41F08">
      <w:pPr>
        <w:spacing w:before="120"/>
        <w:rPr>
          <w:rFonts w:eastAsiaTheme="minorEastAsia"/>
          <w:i/>
          <w:iCs/>
          <w:sz w:val="20"/>
          <w:szCs w:val="20"/>
        </w:rPr>
      </w:pPr>
    </w:p>
    <w:p w14:paraId="1A636C18" w14:textId="77777777" w:rsidR="00E92155" w:rsidRPr="0061465A" w:rsidRDefault="00E92155" w:rsidP="00A41F08">
      <w:pPr>
        <w:spacing w:before="120" w:line="300" w:lineRule="auto"/>
        <w:jc w:val="both"/>
        <w:rPr>
          <w:rFonts w:eastAsiaTheme="minorEastAsia"/>
          <w:i/>
          <w:iCs/>
          <w:sz w:val="20"/>
          <w:szCs w:val="20"/>
        </w:rPr>
      </w:pPr>
    </w:p>
    <w:p w14:paraId="7EC26EE9" w14:textId="39D24198" w:rsidR="004174DA" w:rsidRPr="0061465A" w:rsidRDefault="004174DA" w:rsidP="00A41F08">
      <w:pPr>
        <w:spacing w:before="120"/>
        <w:rPr>
          <w:rFonts w:eastAsiaTheme="minorEastAsia"/>
          <w:i/>
          <w:i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2410"/>
        <w:gridCol w:w="1275"/>
        <w:gridCol w:w="6663"/>
        <w:gridCol w:w="1842"/>
      </w:tblGrid>
      <w:tr w:rsidR="00F76F40" w:rsidRPr="0061465A" w14:paraId="3CAAAF67" w14:textId="77777777" w:rsidTr="00E77ED1">
        <w:tc>
          <w:tcPr>
            <w:tcW w:w="1413" w:type="dxa"/>
            <w:vMerge w:val="restart"/>
            <w:vAlign w:val="center"/>
          </w:tcPr>
          <w:p w14:paraId="24260BF7" w14:textId="3E91A298" w:rsidR="00F76F40" w:rsidRPr="0061465A" w:rsidRDefault="00F76F40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Część 2</w:t>
            </w:r>
          </w:p>
        </w:tc>
        <w:tc>
          <w:tcPr>
            <w:tcW w:w="2410" w:type="dxa"/>
            <w:vMerge w:val="restart"/>
            <w:vAlign w:val="center"/>
          </w:tcPr>
          <w:p w14:paraId="62A5C929" w14:textId="741773C9" w:rsidR="00F76F40" w:rsidRPr="0061465A" w:rsidRDefault="00F76F40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Fotel operatora z oparciem/ pozycja nr 61</w:t>
            </w:r>
          </w:p>
        </w:tc>
        <w:tc>
          <w:tcPr>
            <w:tcW w:w="1275" w:type="dxa"/>
            <w:vMerge w:val="restart"/>
            <w:vAlign w:val="center"/>
          </w:tcPr>
          <w:p w14:paraId="0D232036" w14:textId="42C1ECAA" w:rsidR="00F76F40" w:rsidRPr="0061465A" w:rsidRDefault="00F76F40" w:rsidP="00A41F0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63" w:type="dxa"/>
            <w:vAlign w:val="center"/>
          </w:tcPr>
          <w:p w14:paraId="179763D4" w14:textId="265F998D" w:rsidR="00F76F40" w:rsidRPr="0061465A" w:rsidRDefault="000034BA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Fotel operatora</w:t>
            </w:r>
            <w:r w:rsidR="00F76F40" w:rsidRPr="0061465A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="00F76F40" w:rsidRPr="0061465A">
              <w:rPr>
                <w:rFonts w:eastAsiaTheme="minorEastAsia"/>
                <w:sz w:val="20"/>
                <w:szCs w:val="20"/>
              </w:rPr>
              <w:t>z</w:t>
            </w:r>
            <w:r w:rsidR="00BC37EE" w:rsidRPr="0061465A">
              <w:rPr>
                <w:rFonts w:eastAsiaTheme="minorEastAsia"/>
                <w:sz w:val="20"/>
                <w:szCs w:val="20"/>
              </w:rPr>
              <w:t xml:space="preserve"> oparciem</w:t>
            </w:r>
            <w:r w:rsidR="00B93A04" w:rsidRPr="0061465A">
              <w:rPr>
                <w:rFonts w:eastAsiaTheme="minorEastAsia"/>
                <w:sz w:val="20"/>
                <w:szCs w:val="20"/>
              </w:rPr>
              <w:t xml:space="preserve"> i</w:t>
            </w:r>
            <w:r w:rsidR="00F76F40" w:rsidRPr="0061465A">
              <w:rPr>
                <w:rFonts w:eastAsiaTheme="minorEastAsia"/>
                <w:sz w:val="20"/>
                <w:szCs w:val="20"/>
              </w:rPr>
              <w:t xml:space="preserve"> siedziskiem tapicerowanym</w:t>
            </w:r>
          </w:p>
        </w:tc>
        <w:tc>
          <w:tcPr>
            <w:tcW w:w="1842" w:type="dxa"/>
            <w:vAlign w:val="center"/>
          </w:tcPr>
          <w:p w14:paraId="25DD75F0" w14:textId="02FEF5C3" w:rsidR="00F76F40" w:rsidRPr="0061465A" w:rsidRDefault="00F76F4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F76F40" w:rsidRPr="0061465A" w14:paraId="33D0C1B8" w14:textId="77777777" w:rsidTr="00E77ED1">
        <w:tc>
          <w:tcPr>
            <w:tcW w:w="1413" w:type="dxa"/>
            <w:vMerge/>
            <w:vAlign w:val="center"/>
          </w:tcPr>
          <w:p w14:paraId="5A3A17FF" w14:textId="77777777" w:rsidR="00F76F40" w:rsidRPr="0061465A" w:rsidRDefault="00F76F4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1B78927" w14:textId="77777777" w:rsidR="00F76F40" w:rsidRPr="0061465A" w:rsidRDefault="00F76F40" w:rsidP="00A41F08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791545C7" w14:textId="77777777" w:rsidR="00F76F40" w:rsidRPr="0061465A" w:rsidRDefault="00F76F40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4022CE5E" w14:textId="622932AC" w:rsidR="00F76F40" w:rsidRPr="0061465A" w:rsidRDefault="00F76F40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Siedzisko okrągłe o średnicy 390 mm (+/- 40 mm)</w:t>
            </w:r>
          </w:p>
        </w:tc>
        <w:tc>
          <w:tcPr>
            <w:tcW w:w="1842" w:type="dxa"/>
            <w:vAlign w:val="center"/>
          </w:tcPr>
          <w:p w14:paraId="1253CC49" w14:textId="77777777" w:rsidR="00F76F40" w:rsidRPr="0061465A" w:rsidRDefault="00F76F4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F76F40" w:rsidRPr="0061465A" w14:paraId="25F847E0" w14:textId="77777777" w:rsidTr="00E77ED1">
        <w:tc>
          <w:tcPr>
            <w:tcW w:w="1413" w:type="dxa"/>
            <w:vMerge/>
            <w:vAlign w:val="center"/>
          </w:tcPr>
          <w:p w14:paraId="49CF1E8F" w14:textId="77777777" w:rsidR="00F76F40" w:rsidRPr="0061465A" w:rsidRDefault="00F76F4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9D42DA4" w14:textId="77777777" w:rsidR="00F76F40" w:rsidRPr="0061465A" w:rsidRDefault="00F76F40" w:rsidP="00A41F08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BE7B050" w14:textId="77777777" w:rsidR="00F76F40" w:rsidRPr="0061465A" w:rsidRDefault="00F76F40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1263CEB2" w14:textId="6189EDEA" w:rsidR="00F76F40" w:rsidRPr="0061465A" w:rsidRDefault="00F76F40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Siedzisko odporne na działanie środków dezynfekcyjnych stosowanych powszechnie na salach operacyjnych</w:t>
            </w:r>
          </w:p>
        </w:tc>
        <w:tc>
          <w:tcPr>
            <w:tcW w:w="1842" w:type="dxa"/>
            <w:vAlign w:val="center"/>
          </w:tcPr>
          <w:p w14:paraId="19FD5024" w14:textId="77777777" w:rsidR="00F76F40" w:rsidRPr="0061465A" w:rsidRDefault="00F76F4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F76F40" w:rsidRPr="0061465A" w14:paraId="0EE3B671" w14:textId="77777777" w:rsidTr="00E77ED1">
        <w:tc>
          <w:tcPr>
            <w:tcW w:w="1413" w:type="dxa"/>
            <w:vMerge/>
            <w:vAlign w:val="center"/>
          </w:tcPr>
          <w:p w14:paraId="0F04CD05" w14:textId="77777777" w:rsidR="00F76F40" w:rsidRPr="0061465A" w:rsidRDefault="00F76F4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639F0DD" w14:textId="77777777" w:rsidR="00F76F40" w:rsidRPr="0061465A" w:rsidRDefault="00F76F40" w:rsidP="00A41F08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7DA2308" w14:textId="77777777" w:rsidR="00F76F40" w:rsidRPr="0061465A" w:rsidRDefault="00F76F40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467EAE17" w14:textId="0B94A1D7" w:rsidR="00F76F40" w:rsidRPr="0061465A" w:rsidRDefault="00F76F40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Kolor tapicerki – do uzgodnienia z Zamawiającym</w:t>
            </w:r>
            <w:r w:rsidR="005866ED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r w:rsidR="00A33A9F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–</w:t>
            </w:r>
            <w:r w:rsidR="00697182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r w:rsidR="00A33A9F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do wyboru min. </w:t>
            </w:r>
            <w:r w:rsidR="00DC095B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10 </w:t>
            </w:r>
            <w:r w:rsidR="00A33A9F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kolorów</w:t>
            </w:r>
          </w:p>
        </w:tc>
        <w:tc>
          <w:tcPr>
            <w:tcW w:w="1842" w:type="dxa"/>
            <w:vAlign w:val="center"/>
          </w:tcPr>
          <w:p w14:paraId="04E98D70" w14:textId="77777777" w:rsidR="00F76F40" w:rsidRPr="0061465A" w:rsidRDefault="00F76F4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F76F40" w:rsidRPr="0061465A" w14:paraId="26EFFD7A" w14:textId="77777777" w:rsidTr="00E77ED1">
        <w:tc>
          <w:tcPr>
            <w:tcW w:w="1413" w:type="dxa"/>
            <w:vMerge/>
            <w:vAlign w:val="center"/>
          </w:tcPr>
          <w:p w14:paraId="1039D268" w14:textId="77777777" w:rsidR="00F76F40" w:rsidRPr="0061465A" w:rsidRDefault="00F76F4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5499715" w14:textId="77777777" w:rsidR="00F76F40" w:rsidRPr="0061465A" w:rsidRDefault="00F76F40" w:rsidP="00A41F08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335B60E" w14:textId="77777777" w:rsidR="00F76F40" w:rsidRPr="0061465A" w:rsidRDefault="00F76F40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7E95FE1D" w14:textId="54F7291B" w:rsidR="00F76F40" w:rsidRPr="0061465A" w:rsidRDefault="00F76F40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Wysokość siedziska podnoszona hydraulicznie (za pomocą dźwigni nożnej)</w:t>
            </w:r>
          </w:p>
        </w:tc>
        <w:tc>
          <w:tcPr>
            <w:tcW w:w="1842" w:type="dxa"/>
            <w:vAlign w:val="center"/>
          </w:tcPr>
          <w:p w14:paraId="5B42A63B" w14:textId="77777777" w:rsidR="00F76F40" w:rsidRPr="0061465A" w:rsidRDefault="00F76F4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F76F40" w:rsidRPr="0061465A" w14:paraId="666E5FB3" w14:textId="77777777" w:rsidTr="00E77ED1">
        <w:tc>
          <w:tcPr>
            <w:tcW w:w="1413" w:type="dxa"/>
            <w:vMerge/>
            <w:vAlign w:val="center"/>
          </w:tcPr>
          <w:p w14:paraId="019E85AD" w14:textId="77777777" w:rsidR="00F76F40" w:rsidRPr="0061465A" w:rsidRDefault="00F76F4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97AFB11" w14:textId="77777777" w:rsidR="00F76F40" w:rsidRPr="0061465A" w:rsidRDefault="00F76F40" w:rsidP="00A41F08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DFE7E03" w14:textId="77777777" w:rsidR="00F76F40" w:rsidRPr="0061465A" w:rsidRDefault="00F76F40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67351F4A" w14:textId="5A3D7481" w:rsidR="00F76F40" w:rsidRPr="0061465A" w:rsidRDefault="008B6BBC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Wymiary zewnętrzne (dł</w:t>
            </w:r>
            <w:r w:rsidR="006004A4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x</w:t>
            </w:r>
            <w:r w:rsidR="006004A4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szer</w:t>
            </w:r>
            <w:r w:rsidR="006004A4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x</w:t>
            </w:r>
            <w:r w:rsidR="006004A4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wys) w mm: 480x480x490/630 </w:t>
            </w:r>
            <w:r w:rsidR="00361E4B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mm </w:t>
            </w:r>
            <w:r w:rsidR="00BC0905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(+</w:t>
            </w: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/- 10 mm)</w:t>
            </w:r>
          </w:p>
        </w:tc>
        <w:tc>
          <w:tcPr>
            <w:tcW w:w="1842" w:type="dxa"/>
            <w:vAlign w:val="center"/>
          </w:tcPr>
          <w:p w14:paraId="7BFE50CA" w14:textId="77777777" w:rsidR="00F76F40" w:rsidRPr="0061465A" w:rsidRDefault="00F76F4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F76F40" w:rsidRPr="0061465A" w14:paraId="0CF5AB7C" w14:textId="77777777" w:rsidTr="00E77ED1">
        <w:tc>
          <w:tcPr>
            <w:tcW w:w="1413" w:type="dxa"/>
            <w:vMerge/>
            <w:vAlign w:val="center"/>
          </w:tcPr>
          <w:p w14:paraId="5992FB84" w14:textId="77777777" w:rsidR="00F76F40" w:rsidRPr="0061465A" w:rsidRDefault="00F76F4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6C7DB34" w14:textId="77777777" w:rsidR="00F76F40" w:rsidRPr="0061465A" w:rsidRDefault="00F76F40" w:rsidP="00A41F08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6C315B70" w14:textId="77777777" w:rsidR="00F76F40" w:rsidRPr="0061465A" w:rsidRDefault="00F76F40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3C8DDA23" w14:textId="3A897DBC" w:rsidR="00F76F40" w:rsidRPr="0061465A" w:rsidRDefault="00F76F40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Oparcie regulowane w dwóch płaszczyznach (góra – dół, przód – tył)</w:t>
            </w:r>
          </w:p>
        </w:tc>
        <w:tc>
          <w:tcPr>
            <w:tcW w:w="1842" w:type="dxa"/>
            <w:vAlign w:val="center"/>
          </w:tcPr>
          <w:p w14:paraId="28F653B2" w14:textId="77777777" w:rsidR="00F76F40" w:rsidRPr="0061465A" w:rsidRDefault="00F76F4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F76F40" w:rsidRPr="0061465A" w14:paraId="7DE039EE" w14:textId="77777777" w:rsidTr="00E77ED1">
        <w:tc>
          <w:tcPr>
            <w:tcW w:w="1413" w:type="dxa"/>
            <w:vMerge/>
            <w:vAlign w:val="center"/>
          </w:tcPr>
          <w:p w14:paraId="54BB05DD" w14:textId="77777777" w:rsidR="00F76F40" w:rsidRPr="0061465A" w:rsidRDefault="00F76F4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5DCD75D" w14:textId="77777777" w:rsidR="00F76F40" w:rsidRPr="0061465A" w:rsidRDefault="00F76F40" w:rsidP="00A41F08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243EC9BA" w14:textId="77777777" w:rsidR="00F76F40" w:rsidRPr="0061465A" w:rsidRDefault="00F76F40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17CDAE3A" w14:textId="47A95C67" w:rsidR="00F76F40" w:rsidRPr="0061465A" w:rsidRDefault="00F76F40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Podstawa trójramienna z 5 kółkami fi 50 mm (w tym dwa z blokadą) (+/- 10 mm)</w:t>
            </w:r>
          </w:p>
        </w:tc>
        <w:tc>
          <w:tcPr>
            <w:tcW w:w="1842" w:type="dxa"/>
            <w:vAlign w:val="center"/>
          </w:tcPr>
          <w:p w14:paraId="48A1AFC0" w14:textId="77777777" w:rsidR="00F76F40" w:rsidRPr="0061465A" w:rsidRDefault="00F76F4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F76F40" w:rsidRPr="0061465A" w14:paraId="17946A9D" w14:textId="77777777" w:rsidTr="00E77ED1">
        <w:tc>
          <w:tcPr>
            <w:tcW w:w="1413" w:type="dxa"/>
            <w:vMerge/>
            <w:vAlign w:val="center"/>
          </w:tcPr>
          <w:p w14:paraId="2E4473ED" w14:textId="77777777" w:rsidR="00F76F40" w:rsidRPr="0061465A" w:rsidRDefault="00F76F4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3200612" w14:textId="77777777" w:rsidR="00F76F40" w:rsidRPr="0061465A" w:rsidRDefault="00F76F40" w:rsidP="00A41F08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E959224" w14:textId="77777777" w:rsidR="00F76F40" w:rsidRPr="0061465A" w:rsidRDefault="00F76F40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5B14525B" w14:textId="03B608F9" w:rsidR="00F76F40" w:rsidRPr="0061465A" w:rsidRDefault="00F76F4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Oponki wykonane z materiału, który nie brudzi podłoża)</w:t>
            </w:r>
          </w:p>
        </w:tc>
        <w:tc>
          <w:tcPr>
            <w:tcW w:w="1842" w:type="dxa"/>
            <w:vAlign w:val="center"/>
          </w:tcPr>
          <w:p w14:paraId="35A860C0" w14:textId="77777777" w:rsidR="00F76F40" w:rsidRPr="0061465A" w:rsidRDefault="00F76F4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F76F40" w:rsidRPr="0061465A" w14:paraId="0DF9933A" w14:textId="77777777" w:rsidTr="00E77ED1">
        <w:tc>
          <w:tcPr>
            <w:tcW w:w="1413" w:type="dxa"/>
            <w:vMerge/>
            <w:vAlign w:val="center"/>
          </w:tcPr>
          <w:p w14:paraId="23317B0B" w14:textId="77777777" w:rsidR="00F76F40" w:rsidRPr="0061465A" w:rsidRDefault="00F76F4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C4A17C2" w14:textId="77777777" w:rsidR="00F76F40" w:rsidRPr="0061465A" w:rsidRDefault="00F76F40" w:rsidP="00A41F08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017E4140" w14:textId="77777777" w:rsidR="00F76F40" w:rsidRPr="0061465A" w:rsidRDefault="00F76F40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6399EA92" w14:textId="6D617C35" w:rsidR="00F76F40" w:rsidRPr="0061465A" w:rsidRDefault="00F76F40" w:rsidP="00A41F08">
            <w:pPr>
              <w:spacing w:before="60" w:after="60"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Taboret z obręczą pod nogi</w:t>
            </w:r>
          </w:p>
        </w:tc>
        <w:tc>
          <w:tcPr>
            <w:tcW w:w="1842" w:type="dxa"/>
            <w:vAlign w:val="center"/>
          </w:tcPr>
          <w:p w14:paraId="22C8D755" w14:textId="77777777" w:rsidR="00F76F40" w:rsidRPr="0061465A" w:rsidRDefault="00F76F4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F76F40" w:rsidRPr="0061465A" w14:paraId="26880074" w14:textId="77777777" w:rsidTr="00E77ED1">
        <w:tc>
          <w:tcPr>
            <w:tcW w:w="1413" w:type="dxa"/>
            <w:vMerge/>
            <w:vAlign w:val="center"/>
          </w:tcPr>
          <w:p w14:paraId="49ED5E4B" w14:textId="77777777" w:rsidR="00F76F40" w:rsidRPr="0061465A" w:rsidRDefault="00F76F4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247476D" w14:textId="77777777" w:rsidR="00F76F40" w:rsidRPr="0061465A" w:rsidRDefault="00F76F40" w:rsidP="00A41F08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738BF4D0" w14:textId="77777777" w:rsidR="00F76F40" w:rsidRPr="0061465A" w:rsidRDefault="00F76F40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5B3BD60F" w14:textId="7F1203E5" w:rsidR="00F76F40" w:rsidRPr="0061465A" w:rsidRDefault="005D5F1A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Dopuszczalne obciążenie minimum 135 kg</w:t>
            </w:r>
          </w:p>
        </w:tc>
        <w:tc>
          <w:tcPr>
            <w:tcW w:w="1842" w:type="dxa"/>
            <w:vAlign w:val="center"/>
          </w:tcPr>
          <w:p w14:paraId="218FD917" w14:textId="77777777" w:rsidR="00F76F40" w:rsidRPr="0061465A" w:rsidRDefault="00F76F4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F76F40" w:rsidRPr="0061465A" w14:paraId="44D4D7DE" w14:textId="77777777" w:rsidTr="00E77ED1">
        <w:tc>
          <w:tcPr>
            <w:tcW w:w="1413" w:type="dxa"/>
            <w:vMerge/>
            <w:vAlign w:val="center"/>
          </w:tcPr>
          <w:p w14:paraId="29158005" w14:textId="77777777" w:rsidR="00F76F40" w:rsidRPr="0061465A" w:rsidRDefault="00F76F4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8DD06C6" w14:textId="77777777" w:rsidR="00F76F40" w:rsidRPr="0061465A" w:rsidRDefault="00F76F40" w:rsidP="00A41F08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259B44C" w14:textId="77777777" w:rsidR="00F76F40" w:rsidRPr="0061465A" w:rsidRDefault="00F76F40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16667D56" w14:textId="4C4DC4F9" w:rsidR="00F76F40" w:rsidRPr="0061465A" w:rsidRDefault="00CB3B3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Konstrukcja wykonana ze stali nierdzewnej w gatunku 1.4301 (304). Siłownik hydrauliczny wykonany z wysokiej jakości stali chromowanej.</w:t>
            </w:r>
          </w:p>
        </w:tc>
        <w:tc>
          <w:tcPr>
            <w:tcW w:w="1842" w:type="dxa"/>
            <w:vAlign w:val="center"/>
          </w:tcPr>
          <w:p w14:paraId="74E308C8" w14:textId="77777777" w:rsidR="00F76F40" w:rsidRPr="0061465A" w:rsidRDefault="00F76F4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CB3B38" w:rsidRPr="0061465A" w14:paraId="6040DE8A" w14:textId="77777777" w:rsidTr="00E77ED1">
        <w:tc>
          <w:tcPr>
            <w:tcW w:w="1413" w:type="dxa"/>
            <w:vMerge/>
            <w:vAlign w:val="center"/>
          </w:tcPr>
          <w:p w14:paraId="4450AD2B" w14:textId="77777777" w:rsidR="00CB3B38" w:rsidRPr="0061465A" w:rsidRDefault="00CB3B3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6102907" w14:textId="77777777" w:rsidR="00CB3B38" w:rsidRPr="0061465A" w:rsidRDefault="00CB3B38" w:rsidP="00A41F08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502ECA7" w14:textId="77777777" w:rsidR="00CB3B38" w:rsidRPr="0061465A" w:rsidRDefault="00CB3B3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2C3D86DB" w14:textId="422449E6" w:rsidR="00CB3B38" w:rsidRPr="0061465A" w:rsidRDefault="00351E2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Wszystkie krawędzie zaokrąglone, bezpieczne</w:t>
            </w:r>
          </w:p>
        </w:tc>
        <w:tc>
          <w:tcPr>
            <w:tcW w:w="1842" w:type="dxa"/>
            <w:vAlign w:val="center"/>
          </w:tcPr>
          <w:p w14:paraId="4F6B3E46" w14:textId="77777777" w:rsidR="00CB3B38" w:rsidRPr="0061465A" w:rsidRDefault="00CB3B3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51E21" w:rsidRPr="0061465A" w14:paraId="692D8A7B" w14:textId="77777777" w:rsidTr="00E77ED1">
        <w:tc>
          <w:tcPr>
            <w:tcW w:w="1413" w:type="dxa"/>
            <w:vMerge/>
            <w:vAlign w:val="center"/>
          </w:tcPr>
          <w:p w14:paraId="62E4F9FD" w14:textId="77777777" w:rsidR="00351E21" w:rsidRPr="0061465A" w:rsidRDefault="00351E2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55739CD" w14:textId="77777777" w:rsidR="00351E21" w:rsidRPr="0061465A" w:rsidRDefault="00351E21" w:rsidP="00A41F08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7E512D9C" w14:textId="77777777" w:rsidR="00351E21" w:rsidRPr="0061465A" w:rsidRDefault="00351E21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0B4FA619" w14:textId="2BC7AA98" w:rsidR="00351E21" w:rsidRPr="0061465A" w:rsidRDefault="002C375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Wyrób jest dopuszczony do stosowania w jednostkach służby zdrowia (kopię stosownego atestu PZH dołączyć do oferty)</w:t>
            </w:r>
          </w:p>
        </w:tc>
        <w:tc>
          <w:tcPr>
            <w:tcW w:w="1842" w:type="dxa"/>
            <w:vAlign w:val="center"/>
          </w:tcPr>
          <w:p w14:paraId="09A3BA44" w14:textId="77777777" w:rsidR="00351E21" w:rsidRPr="0061465A" w:rsidRDefault="00351E2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C375E" w:rsidRPr="0061465A" w14:paraId="1A714E34" w14:textId="77777777" w:rsidTr="00E77ED1">
        <w:tc>
          <w:tcPr>
            <w:tcW w:w="1413" w:type="dxa"/>
            <w:vMerge/>
            <w:vAlign w:val="center"/>
          </w:tcPr>
          <w:p w14:paraId="00B02B66" w14:textId="77777777" w:rsidR="002C375E" w:rsidRPr="0061465A" w:rsidRDefault="002C375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17DA054" w14:textId="77777777" w:rsidR="002C375E" w:rsidRPr="0061465A" w:rsidRDefault="002C375E" w:rsidP="00A41F08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B7C79CD" w14:textId="77777777" w:rsidR="002C375E" w:rsidRPr="0061465A" w:rsidRDefault="002C375E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5DE1E63C" w14:textId="5FC58661" w:rsidR="003A7B3D" w:rsidRPr="0061465A" w:rsidRDefault="003A7B3D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Powiadomienie/Wpis do rejestru wyrobów medycznych zgodnie z ustawą z dnia 20.05.</w:t>
            </w:r>
            <w:r w:rsidR="00361E4B" w:rsidRPr="0061465A">
              <w:rPr>
                <w:rFonts w:eastAsiaTheme="minorEastAsia"/>
                <w:sz w:val="20"/>
                <w:szCs w:val="20"/>
              </w:rPr>
              <w:t>2010 r.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o wyrobach medycznych</w:t>
            </w:r>
          </w:p>
          <w:p w14:paraId="01599729" w14:textId="3E4A797E" w:rsidR="002C375E" w:rsidRPr="0061465A" w:rsidRDefault="003A7B3D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lastRenderedPageBreak/>
              <w:t>(kopię dokumentu załączyć do oferty)</w:t>
            </w:r>
          </w:p>
        </w:tc>
        <w:tc>
          <w:tcPr>
            <w:tcW w:w="1842" w:type="dxa"/>
            <w:vAlign w:val="center"/>
          </w:tcPr>
          <w:p w14:paraId="6508B76A" w14:textId="77777777" w:rsidR="002C375E" w:rsidRPr="0061465A" w:rsidRDefault="002C375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A7B3D" w:rsidRPr="0061465A" w14:paraId="48B4C1CE" w14:textId="77777777" w:rsidTr="00E77ED1">
        <w:tc>
          <w:tcPr>
            <w:tcW w:w="1413" w:type="dxa"/>
            <w:vMerge/>
            <w:vAlign w:val="center"/>
          </w:tcPr>
          <w:p w14:paraId="103D3568" w14:textId="77777777" w:rsidR="003A7B3D" w:rsidRPr="0061465A" w:rsidRDefault="003A7B3D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736A070" w14:textId="77777777" w:rsidR="003A7B3D" w:rsidRPr="0061465A" w:rsidRDefault="003A7B3D" w:rsidP="00A41F08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25B5B15F" w14:textId="77777777" w:rsidR="003A7B3D" w:rsidRPr="0061465A" w:rsidRDefault="003A7B3D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6BCC2073" w14:textId="77777777" w:rsidR="004A58D3" w:rsidRPr="0061465A" w:rsidRDefault="004A58D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Deklaracja zgodności/Certyfikat CE na wyrób</w:t>
            </w:r>
          </w:p>
          <w:p w14:paraId="46624455" w14:textId="1105DA7C" w:rsidR="003A7B3D" w:rsidRPr="0061465A" w:rsidRDefault="004A58D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(kopię dokumentu dołączyć do oferty)</w:t>
            </w:r>
          </w:p>
        </w:tc>
        <w:tc>
          <w:tcPr>
            <w:tcW w:w="1842" w:type="dxa"/>
            <w:vAlign w:val="center"/>
          </w:tcPr>
          <w:p w14:paraId="42E43AE9" w14:textId="77777777" w:rsidR="003A7B3D" w:rsidRPr="0061465A" w:rsidRDefault="003A7B3D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1D1E66" w:rsidRPr="0061465A" w14:paraId="114032AD" w14:textId="77777777" w:rsidTr="00E77ED1">
        <w:tc>
          <w:tcPr>
            <w:tcW w:w="1413" w:type="dxa"/>
            <w:vMerge/>
            <w:vAlign w:val="center"/>
          </w:tcPr>
          <w:p w14:paraId="4669604B" w14:textId="77777777" w:rsidR="001D1E66" w:rsidRPr="0061465A" w:rsidRDefault="001D1E66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39FF237" w14:textId="77777777" w:rsidR="001D1E66" w:rsidRPr="0061465A" w:rsidRDefault="001D1E66" w:rsidP="00A41F08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A1C0112" w14:textId="77777777" w:rsidR="001D1E66" w:rsidRPr="0061465A" w:rsidRDefault="001D1E66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5F61E841" w14:textId="4A2EEA57" w:rsidR="001D1E66" w:rsidRPr="0061465A" w:rsidRDefault="69832C41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Certyfikat jakości EN ISO 9001</w:t>
            </w:r>
            <w:r w:rsidR="0DA2668A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lub równoważne</w:t>
            </w: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oraz EN ISO 13485</w:t>
            </w:r>
            <w:r w:rsidR="0DA2668A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lub równoważne</w:t>
            </w: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(kopię dokumentów dołączyć do oferty</w:t>
            </w:r>
            <w:r w:rsidR="00361E4B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).</w:t>
            </w:r>
            <w:r w:rsidR="53E340C2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Za równoważne uznaje się certyfikaty,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4A17E1DA" w14:textId="77777777" w:rsidR="001D1E66" w:rsidRPr="0061465A" w:rsidRDefault="001D1E66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0E4F326B" w14:textId="77777777" w:rsidTr="00323321">
        <w:tc>
          <w:tcPr>
            <w:tcW w:w="1413" w:type="dxa"/>
            <w:vMerge/>
            <w:vAlign w:val="center"/>
          </w:tcPr>
          <w:p w14:paraId="7DE707E2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3266842" w14:textId="77777777" w:rsidR="00B00128" w:rsidRPr="0061465A" w:rsidRDefault="00B00128" w:rsidP="00A41F08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37A68E5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5A16E684" w14:textId="53FA3475" w:rsidR="00B00128" w:rsidRPr="0061465A" w:rsidRDefault="006004A4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Oferent</w:t>
            </w:r>
            <w:r w:rsidR="0AFBF3D8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musi posiadać aktualny certyfikat ISO 14001 </w:t>
            </w:r>
            <w:r w:rsidR="0DA2668A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lub równoważne </w:t>
            </w:r>
            <w:r w:rsidR="0AFBF3D8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potwierdzający wdrożenie systemu zarządzania środowiskowego, który stanowi potwierdzenie wdrażania procesów zmierzających do ograniczenia negatywnego wpływu organizacji na środowisko przy produkcji mebli</w:t>
            </w:r>
            <w:r w:rsidR="53E340C2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. Za równoważne uznaje się certyfikaty,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3B96412D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17557" w:rsidRPr="0061465A" w14:paraId="4E9B7C8F" w14:textId="77777777" w:rsidTr="00E77ED1">
        <w:tc>
          <w:tcPr>
            <w:tcW w:w="1413" w:type="dxa"/>
            <w:vMerge/>
            <w:vAlign w:val="center"/>
          </w:tcPr>
          <w:p w14:paraId="2D0F823F" w14:textId="77777777" w:rsidR="00817557" w:rsidRPr="0061465A" w:rsidRDefault="0081755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7048626" w14:textId="77777777" w:rsidR="00817557" w:rsidRPr="0061465A" w:rsidRDefault="00817557" w:rsidP="00A41F08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39B42CA" w14:textId="77777777" w:rsidR="00817557" w:rsidRPr="0061465A" w:rsidRDefault="00817557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FFFFFF" w:themeFill="background1"/>
            <w:vAlign w:val="center"/>
          </w:tcPr>
          <w:p w14:paraId="465DF0D6" w14:textId="13A6DEFA" w:rsidR="00817557" w:rsidRPr="0061465A" w:rsidRDefault="00817557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Termin realizacji 4 tygodnie od podpisania umowy</w:t>
            </w:r>
          </w:p>
        </w:tc>
        <w:tc>
          <w:tcPr>
            <w:tcW w:w="1842" w:type="dxa"/>
            <w:vAlign w:val="center"/>
          </w:tcPr>
          <w:p w14:paraId="1CED1717" w14:textId="77777777" w:rsidR="00817557" w:rsidRPr="0061465A" w:rsidRDefault="00817557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2ED4FD53" w14:textId="77777777" w:rsidTr="00E77ED1">
        <w:tc>
          <w:tcPr>
            <w:tcW w:w="1413" w:type="dxa"/>
            <w:vMerge/>
          </w:tcPr>
          <w:p w14:paraId="7B17CA7F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AC0604C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213B2EAF" w14:textId="77777777" w:rsidR="00B00128" w:rsidRPr="0061465A" w:rsidRDefault="00B00128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767AB8B4" w14:textId="71E4BAE4" w:rsidR="00B00128" w:rsidRPr="0061465A" w:rsidRDefault="00B00128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Gwarancja min. 12 miesięcy</w:t>
            </w:r>
          </w:p>
        </w:tc>
        <w:tc>
          <w:tcPr>
            <w:tcW w:w="1842" w:type="dxa"/>
            <w:vAlign w:val="center"/>
          </w:tcPr>
          <w:p w14:paraId="5D0CB605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0E7ACEC1" w14:textId="77777777" w:rsidTr="00E77ED1">
        <w:trPr>
          <w:trHeight w:val="81"/>
        </w:trPr>
        <w:tc>
          <w:tcPr>
            <w:tcW w:w="1413" w:type="dxa"/>
            <w:vMerge w:val="restart"/>
            <w:vAlign w:val="center"/>
          </w:tcPr>
          <w:p w14:paraId="64CCA400" w14:textId="6724E6AD" w:rsidR="00B00128" w:rsidRPr="0061465A" w:rsidRDefault="00B00128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Część 11</w:t>
            </w:r>
          </w:p>
        </w:tc>
        <w:tc>
          <w:tcPr>
            <w:tcW w:w="2410" w:type="dxa"/>
            <w:vMerge w:val="restart"/>
            <w:vAlign w:val="center"/>
          </w:tcPr>
          <w:p w14:paraId="0DB25FEE" w14:textId="77777777" w:rsidR="00B00128" w:rsidRPr="0061465A" w:rsidRDefault="00B00128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Krzesła do pomieszczeń</w:t>
            </w:r>
          </w:p>
          <w:p w14:paraId="19BC7EA0" w14:textId="0F16E237" w:rsidR="00B00128" w:rsidRPr="0061465A" w:rsidRDefault="00B00128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socjalnych nietapicerowane/ pozycja nr 85</w:t>
            </w:r>
          </w:p>
        </w:tc>
        <w:tc>
          <w:tcPr>
            <w:tcW w:w="1275" w:type="dxa"/>
            <w:vMerge w:val="restart"/>
            <w:vAlign w:val="center"/>
          </w:tcPr>
          <w:p w14:paraId="6F5285CE" w14:textId="7BF106A8" w:rsidR="00B00128" w:rsidRPr="0061465A" w:rsidRDefault="00B00128" w:rsidP="00A41F0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663" w:type="dxa"/>
            <w:vAlign w:val="center"/>
          </w:tcPr>
          <w:p w14:paraId="4BE42D31" w14:textId="0C376A09" w:rsidR="00B00128" w:rsidRPr="0061465A" w:rsidRDefault="00B00128" w:rsidP="00A41F08">
            <w:pPr>
              <w:spacing w:before="60" w:after="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Krzesło z oparciem o wymiarach: Wysokość całkowita: 820 mm Wysokość siedziska: 450 mm Głębokość całkowita: 560 mm</w:t>
            </w:r>
          </w:p>
        </w:tc>
        <w:tc>
          <w:tcPr>
            <w:tcW w:w="1842" w:type="dxa"/>
            <w:vAlign w:val="center"/>
          </w:tcPr>
          <w:p w14:paraId="0BA6864C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491658CA" w14:textId="77777777" w:rsidTr="00E77ED1">
        <w:trPr>
          <w:trHeight w:val="81"/>
        </w:trPr>
        <w:tc>
          <w:tcPr>
            <w:tcW w:w="1413" w:type="dxa"/>
            <w:vMerge/>
            <w:vAlign w:val="center"/>
          </w:tcPr>
          <w:p w14:paraId="6851EAE0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9AC711D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77C21ED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502E6A5F" w14:textId="762A0910" w:rsidR="00B00128" w:rsidRPr="0061465A" w:rsidRDefault="00B00128" w:rsidP="00A41F08">
            <w:pPr>
              <w:spacing w:before="60" w:after="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Rama na 4 nogach zakończonych stopkami do miękkich powierzchni</w:t>
            </w:r>
          </w:p>
        </w:tc>
        <w:tc>
          <w:tcPr>
            <w:tcW w:w="1842" w:type="dxa"/>
            <w:vAlign w:val="center"/>
          </w:tcPr>
          <w:p w14:paraId="1FB3A038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7CFDD746" w14:textId="77777777" w:rsidTr="00E77ED1">
        <w:trPr>
          <w:trHeight w:val="81"/>
        </w:trPr>
        <w:tc>
          <w:tcPr>
            <w:tcW w:w="1413" w:type="dxa"/>
            <w:vMerge/>
            <w:vAlign w:val="center"/>
          </w:tcPr>
          <w:p w14:paraId="412F5068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F2C8A2F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7ABE1632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6966764C" w14:textId="37F17F97" w:rsidR="00B00128" w:rsidRPr="0061465A" w:rsidRDefault="00B00128" w:rsidP="00A41F08">
            <w:pPr>
              <w:spacing w:before="60" w:after="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Materiał elementów metalowych - rama: Stal malowana proszkowo na kolor RAL9005</w:t>
            </w:r>
          </w:p>
        </w:tc>
        <w:tc>
          <w:tcPr>
            <w:tcW w:w="1842" w:type="dxa"/>
            <w:vAlign w:val="center"/>
          </w:tcPr>
          <w:p w14:paraId="1AD51E73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4369AFEB" w14:textId="77777777" w:rsidTr="00E77ED1">
        <w:trPr>
          <w:trHeight w:val="81"/>
        </w:trPr>
        <w:tc>
          <w:tcPr>
            <w:tcW w:w="1413" w:type="dxa"/>
            <w:vMerge/>
            <w:vAlign w:val="center"/>
          </w:tcPr>
          <w:p w14:paraId="79590C0E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8306AA5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24783BFF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33A2695F" w14:textId="6917CC64" w:rsidR="00B00128" w:rsidRPr="0061465A" w:rsidRDefault="00B00128" w:rsidP="00A41F08">
            <w:pPr>
              <w:spacing w:before="60" w:after="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Siedzisko ze sklejki bukowej zabezpieczonej lakierem bezbarwnym, w przypadku sklejki bejcowanej, kolor do wyboru przez Zamawiającego</w:t>
            </w:r>
            <w:r w:rsidR="0026720D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20D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Zamawiającego</w:t>
            </w:r>
            <w:proofErr w:type="spellEnd"/>
            <w:r w:rsidR="0026720D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– </w:t>
            </w:r>
            <w:r w:rsidR="0026720D" w:rsidRPr="0061465A">
              <w:rPr>
                <w:rFonts w:eastAsiaTheme="minorEastAsia"/>
                <w:sz w:val="20"/>
                <w:szCs w:val="20"/>
              </w:rPr>
              <w:t>do wyboru minimum 5 kolorów</w:t>
            </w:r>
          </w:p>
        </w:tc>
        <w:tc>
          <w:tcPr>
            <w:tcW w:w="1842" w:type="dxa"/>
            <w:vAlign w:val="center"/>
          </w:tcPr>
          <w:p w14:paraId="78B14324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17F5979B" w14:textId="77777777" w:rsidTr="00E77ED1">
        <w:trPr>
          <w:trHeight w:val="81"/>
        </w:trPr>
        <w:tc>
          <w:tcPr>
            <w:tcW w:w="1413" w:type="dxa"/>
            <w:vMerge/>
            <w:vAlign w:val="center"/>
          </w:tcPr>
          <w:p w14:paraId="488E9D51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2360930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0E0B4B56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6255CE00" w14:textId="5E2A1983" w:rsidR="00B00128" w:rsidRPr="0061465A" w:rsidRDefault="00B00128" w:rsidP="00A41F08">
            <w:pPr>
              <w:spacing w:before="60" w:after="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Oparcie za sklejki bukowej zabezpieczonej lakierem bezbarwnym w przypadku sklejki bejcowanej, kolor do wyboru przez Zamawiającego</w:t>
            </w:r>
            <w:r w:rsidR="0032429F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r w:rsidR="00BC5657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–</w:t>
            </w:r>
            <w:r w:rsidR="5EE13291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r w:rsidR="00BC5657" w:rsidRPr="0061465A">
              <w:rPr>
                <w:rFonts w:eastAsiaTheme="minorEastAsia"/>
                <w:sz w:val="20"/>
                <w:szCs w:val="20"/>
              </w:rPr>
              <w:t>do wyboru minimum 5 kolorów</w:t>
            </w:r>
            <w:r w:rsidR="5EE13291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10CCB2D7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4526B44C" w14:textId="77777777" w:rsidTr="00E77ED1">
        <w:trPr>
          <w:trHeight w:val="81"/>
        </w:trPr>
        <w:tc>
          <w:tcPr>
            <w:tcW w:w="1413" w:type="dxa"/>
            <w:vMerge/>
            <w:vAlign w:val="center"/>
          </w:tcPr>
          <w:p w14:paraId="7CC9D26C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59A729E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712BFB20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3F4DF1C3" w14:textId="5537EF07" w:rsidR="00B00128" w:rsidRPr="0061465A" w:rsidRDefault="00B00128" w:rsidP="00A41F08">
            <w:pPr>
              <w:spacing w:before="60" w:after="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Minimalny udźwig 120 kg</w:t>
            </w:r>
          </w:p>
        </w:tc>
        <w:tc>
          <w:tcPr>
            <w:tcW w:w="1842" w:type="dxa"/>
            <w:vAlign w:val="center"/>
          </w:tcPr>
          <w:p w14:paraId="2C40987D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79F0F7F7" w14:textId="77777777" w:rsidTr="00E77ED1">
        <w:trPr>
          <w:trHeight w:val="81"/>
        </w:trPr>
        <w:tc>
          <w:tcPr>
            <w:tcW w:w="1413" w:type="dxa"/>
            <w:vMerge/>
            <w:vAlign w:val="center"/>
          </w:tcPr>
          <w:p w14:paraId="43C5E34F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9AE2AEA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9B104FC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2719174F" w14:textId="132B7A1C" w:rsidR="00B00128" w:rsidRPr="0061465A" w:rsidRDefault="00B00128" w:rsidP="00A41F08">
            <w:pPr>
              <w:spacing w:before="60" w:after="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Kolor elementów drewnianych: 1.007 Beech 0C</w:t>
            </w:r>
          </w:p>
        </w:tc>
        <w:tc>
          <w:tcPr>
            <w:tcW w:w="1842" w:type="dxa"/>
            <w:vAlign w:val="center"/>
          </w:tcPr>
          <w:p w14:paraId="089FEA6C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3F30FD15" w14:textId="77777777" w:rsidTr="00E77ED1">
        <w:trPr>
          <w:trHeight w:val="81"/>
        </w:trPr>
        <w:tc>
          <w:tcPr>
            <w:tcW w:w="1413" w:type="dxa"/>
            <w:vMerge/>
            <w:vAlign w:val="center"/>
          </w:tcPr>
          <w:p w14:paraId="2C65AA8E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34CCBBF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4314723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3182E102" w14:textId="61053F87" w:rsidR="00B00128" w:rsidRPr="0061465A" w:rsidRDefault="69B4C6C0" w:rsidP="00A41F08">
            <w:pPr>
              <w:spacing w:before="60" w:after="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Wymagana deklaracja zgodności z normami PN-EN 16139</w:t>
            </w:r>
            <w:r w:rsidR="0DA2668A" w:rsidRPr="0061465A">
              <w:rPr>
                <w:rFonts w:eastAsiaTheme="minorEastAsia"/>
                <w:sz w:val="20"/>
                <w:szCs w:val="20"/>
              </w:rPr>
              <w:t xml:space="preserve"> </w:t>
            </w:r>
            <w:r w:rsidR="0DA2668A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lub równoważne</w:t>
            </w:r>
            <w:r w:rsidRPr="0061465A">
              <w:rPr>
                <w:rFonts w:eastAsiaTheme="minorEastAsia"/>
                <w:sz w:val="20"/>
                <w:szCs w:val="20"/>
              </w:rPr>
              <w:t>, PN-EN 1022</w:t>
            </w:r>
            <w:r w:rsidR="0DA2668A" w:rsidRPr="0061465A">
              <w:rPr>
                <w:rFonts w:eastAsiaTheme="minorEastAsia"/>
                <w:sz w:val="20"/>
                <w:szCs w:val="20"/>
              </w:rPr>
              <w:t xml:space="preserve"> </w:t>
            </w:r>
            <w:r w:rsidR="0DA2668A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lub równoważne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oraz PN-EN 1728</w:t>
            </w:r>
            <w:r w:rsidR="0DA2668A" w:rsidRPr="0061465A">
              <w:rPr>
                <w:rFonts w:eastAsiaTheme="minorEastAsia"/>
                <w:sz w:val="20"/>
                <w:szCs w:val="20"/>
              </w:rPr>
              <w:t xml:space="preserve"> </w:t>
            </w:r>
            <w:r w:rsidR="0DA2668A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lub </w:t>
            </w:r>
            <w:r w:rsidR="00BC0905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równoważne.</w:t>
            </w:r>
            <w:r w:rsidR="0FD0DBD8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Za równoważne uznaje </w:t>
            </w:r>
            <w:r w:rsidR="00204518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się deklaracje</w:t>
            </w:r>
            <w:r w:rsidR="0FD0DBD8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04FED4A9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13660B7A" w14:textId="77777777" w:rsidTr="00E77ED1">
        <w:trPr>
          <w:trHeight w:val="81"/>
        </w:trPr>
        <w:tc>
          <w:tcPr>
            <w:tcW w:w="1413" w:type="dxa"/>
            <w:vMerge/>
            <w:vAlign w:val="center"/>
          </w:tcPr>
          <w:p w14:paraId="5569F67B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D219D15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6D9404A5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62831BDC" w14:textId="0845A104" w:rsidR="00B00128" w:rsidRPr="0061465A" w:rsidRDefault="00B00128" w:rsidP="00A41F08">
            <w:pPr>
              <w:spacing w:before="60" w:after="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Gwarancja 36 miesięcy.</w:t>
            </w:r>
          </w:p>
        </w:tc>
        <w:tc>
          <w:tcPr>
            <w:tcW w:w="1842" w:type="dxa"/>
            <w:vAlign w:val="center"/>
          </w:tcPr>
          <w:p w14:paraId="5AD0B2BE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29DBA7F3" w14:textId="77777777" w:rsidTr="00E77ED1">
        <w:trPr>
          <w:trHeight w:val="81"/>
        </w:trPr>
        <w:tc>
          <w:tcPr>
            <w:tcW w:w="1413" w:type="dxa"/>
            <w:vMerge/>
            <w:vAlign w:val="center"/>
          </w:tcPr>
          <w:p w14:paraId="4CD302BD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61CE812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2DFFEB75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4DF8B714" w14:textId="1F6ADBDA" w:rsidR="00B00128" w:rsidRPr="0061465A" w:rsidRDefault="00B00128" w:rsidP="00A41F08">
            <w:pPr>
              <w:spacing w:before="60" w:after="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Termin realizacji 4 tygodnie od podpisania umowy</w:t>
            </w:r>
          </w:p>
        </w:tc>
        <w:tc>
          <w:tcPr>
            <w:tcW w:w="1842" w:type="dxa"/>
            <w:vAlign w:val="center"/>
          </w:tcPr>
          <w:p w14:paraId="5994505B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62211EE8" w14:textId="77777777" w:rsidTr="00E77ED1">
        <w:trPr>
          <w:trHeight w:val="41"/>
        </w:trPr>
        <w:tc>
          <w:tcPr>
            <w:tcW w:w="1413" w:type="dxa"/>
            <w:vMerge w:val="restart"/>
            <w:vAlign w:val="center"/>
          </w:tcPr>
          <w:p w14:paraId="1786DB87" w14:textId="3993782A" w:rsidR="00B00128" w:rsidRPr="0061465A" w:rsidRDefault="00B00128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Część 12</w:t>
            </w:r>
          </w:p>
        </w:tc>
        <w:tc>
          <w:tcPr>
            <w:tcW w:w="2410" w:type="dxa"/>
            <w:vMerge w:val="restart"/>
            <w:vAlign w:val="center"/>
          </w:tcPr>
          <w:p w14:paraId="2BA083BD" w14:textId="6975B993" w:rsidR="00B00128" w:rsidRPr="0061465A" w:rsidRDefault="00B00128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Sofa rozkładana/ pozycja nr 86</w:t>
            </w:r>
          </w:p>
        </w:tc>
        <w:tc>
          <w:tcPr>
            <w:tcW w:w="1275" w:type="dxa"/>
            <w:vMerge w:val="restart"/>
            <w:vAlign w:val="center"/>
          </w:tcPr>
          <w:p w14:paraId="47EABE41" w14:textId="645D2B4B" w:rsidR="00B00128" w:rsidRPr="0061465A" w:rsidRDefault="00B00128" w:rsidP="00A41F08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663" w:type="dxa"/>
            <w:vAlign w:val="center"/>
          </w:tcPr>
          <w:p w14:paraId="1391A03A" w14:textId="2AED2243" w:rsidR="00B00128" w:rsidRPr="0061465A" w:rsidRDefault="00B00128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Sofa rozkładana dwuosobowa z wąskimi podłokietnikami. Przedmiot fabrycznie nowy. Sofa wykonana estetycznie, bez widocznych zszyć, odbarwień, niedokładności montażowych.</w:t>
            </w:r>
          </w:p>
        </w:tc>
        <w:tc>
          <w:tcPr>
            <w:tcW w:w="1842" w:type="dxa"/>
            <w:vAlign w:val="center"/>
          </w:tcPr>
          <w:p w14:paraId="54BC9807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6EC67B72" w14:textId="77777777" w:rsidTr="00E77ED1">
        <w:trPr>
          <w:trHeight w:val="41"/>
        </w:trPr>
        <w:tc>
          <w:tcPr>
            <w:tcW w:w="1413" w:type="dxa"/>
            <w:vMerge/>
            <w:vAlign w:val="center"/>
          </w:tcPr>
          <w:p w14:paraId="396EECE4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F82B8CC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04F85F60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476FA3B1" w14:textId="3E3096D2" w:rsidR="00B00128" w:rsidRPr="0061465A" w:rsidRDefault="00B00128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Szerokość sofy 140 – 150 cm, wysokość z </w:t>
            </w:r>
            <w:r w:rsidR="00361E4B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oparciem 75</w:t>
            </w: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+/- 3cm, głębokość min 85 +/-5 cm. </w:t>
            </w:r>
          </w:p>
        </w:tc>
        <w:tc>
          <w:tcPr>
            <w:tcW w:w="1842" w:type="dxa"/>
            <w:vAlign w:val="center"/>
          </w:tcPr>
          <w:p w14:paraId="20E79186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6A3DB4DD" w14:textId="77777777" w:rsidTr="00E77ED1">
        <w:trPr>
          <w:trHeight w:val="41"/>
        </w:trPr>
        <w:tc>
          <w:tcPr>
            <w:tcW w:w="1413" w:type="dxa"/>
            <w:vMerge/>
            <w:vAlign w:val="center"/>
          </w:tcPr>
          <w:p w14:paraId="4F7AC657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417D03F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09CD629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6BD08B21" w14:textId="72C00EF8" w:rsidR="00B00128" w:rsidRPr="0061465A" w:rsidRDefault="00B00128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Powierzchnia spania minimum 125cm x 190 cm</w:t>
            </w:r>
          </w:p>
        </w:tc>
        <w:tc>
          <w:tcPr>
            <w:tcW w:w="1842" w:type="dxa"/>
            <w:vAlign w:val="center"/>
          </w:tcPr>
          <w:p w14:paraId="3A765F95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3CB1D87F" w14:textId="77777777" w:rsidTr="00E77ED1">
        <w:trPr>
          <w:trHeight w:val="41"/>
        </w:trPr>
        <w:tc>
          <w:tcPr>
            <w:tcW w:w="1413" w:type="dxa"/>
            <w:vMerge/>
            <w:vAlign w:val="center"/>
          </w:tcPr>
          <w:p w14:paraId="5C50650A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34119E9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38BBAFD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6291505A" w14:textId="11638F57" w:rsidR="00B00128" w:rsidRPr="0061465A" w:rsidRDefault="00B00128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Mechanizm do rozkładania typy DL </w:t>
            </w:r>
          </w:p>
        </w:tc>
        <w:tc>
          <w:tcPr>
            <w:tcW w:w="1842" w:type="dxa"/>
            <w:vAlign w:val="center"/>
          </w:tcPr>
          <w:p w14:paraId="7BC481BB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09D71362" w14:textId="77777777" w:rsidTr="00E77ED1">
        <w:trPr>
          <w:trHeight w:val="41"/>
        </w:trPr>
        <w:tc>
          <w:tcPr>
            <w:tcW w:w="1413" w:type="dxa"/>
            <w:vMerge/>
            <w:vAlign w:val="center"/>
          </w:tcPr>
          <w:p w14:paraId="0DCB59D4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D41DDC0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72E4F061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53E6AD14" w14:textId="5142670A" w:rsidR="00B00128" w:rsidRPr="0061465A" w:rsidRDefault="00B00128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Podłokietniki tapicerowane</w:t>
            </w:r>
          </w:p>
        </w:tc>
        <w:tc>
          <w:tcPr>
            <w:tcW w:w="1842" w:type="dxa"/>
            <w:vAlign w:val="center"/>
          </w:tcPr>
          <w:p w14:paraId="538AAB36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6824F9C5" w14:textId="77777777" w:rsidTr="00E77ED1">
        <w:trPr>
          <w:trHeight w:val="41"/>
        </w:trPr>
        <w:tc>
          <w:tcPr>
            <w:tcW w:w="1413" w:type="dxa"/>
            <w:vMerge/>
            <w:vAlign w:val="center"/>
          </w:tcPr>
          <w:p w14:paraId="1B0F4522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3DBFB79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94B2DCC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7428A09B" w14:textId="40BB418C" w:rsidR="00B00128" w:rsidRPr="0061465A" w:rsidRDefault="00B00128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Tapicerka: materiał łatwozmywalny, typu ecoskóra, o bardzo wysokiej odporności na ścieranie – minimum 800 000 cykli Martindale’a. Materiał powinien być trudnopalny lub trudnozapalny – zgodny z normą PNEN 10211. Kolor do wyboru Zamawiającego – </w:t>
            </w:r>
            <w:r w:rsidR="006004A4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Oferent</w:t>
            </w: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musi zapewnić minimum 20 wariantów kolorystycznych.</w:t>
            </w:r>
          </w:p>
        </w:tc>
        <w:tc>
          <w:tcPr>
            <w:tcW w:w="1842" w:type="dxa"/>
            <w:vAlign w:val="center"/>
          </w:tcPr>
          <w:p w14:paraId="55A64EAC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1DB85DBC" w14:textId="77777777" w:rsidTr="00E77ED1">
        <w:trPr>
          <w:trHeight w:val="41"/>
        </w:trPr>
        <w:tc>
          <w:tcPr>
            <w:tcW w:w="1413" w:type="dxa"/>
            <w:vMerge/>
            <w:vAlign w:val="center"/>
          </w:tcPr>
          <w:p w14:paraId="6D8ED9DF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C494204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1764CA0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7266604D" w14:textId="19F9A1C4" w:rsidR="00B00128" w:rsidRPr="0061465A" w:rsidRDefault="00B00128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Konstrukcja musi być stabilna wykonana z drewna i płyty wiórowej o grubości minimum 16 mm.</w:t>
            </w:r>
          </w:p>
        </w:tc>
        <w:tc>
          <w:tcPr>
            <w:tcW w:w="1842" w:type="dxa"/>
            <w:vAlign w:val="center"/>
          </w:tcPr>
          <w:p w14:paraId="5C89636E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3C0BBB2C" w14:textId="77777777" w:rsidTr="00E77ED1">
        <w:trPr>
          <w:trHeight w:val="41"/>
        </w:trPr>
        <w:tc>
          <w:tcPr>
            <w:tcW w:w="1413" w:type="dxa"/>
            <w:vMerge/>
            <w:vAlign w:val="center"/>
          </w:tcPr>
          <w:p w14:paraId="44F0C8EB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458AE1E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91CB16E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1CCF9E75" w14:textId="0BD029AC" w:rsidR="00B00128" w:rsidRPr="0061465A" w:rsidRDefault="00B00128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Pianka powinna być trudnozapalna (zgodna z normą PN-EN 1021-1/2), o zwiększonej sprężystości i odporności na odkształcenia, o gęstości min. 30 kg/m³, zapewniającej komfort siedzenia i spania oraz wieloletnią trwałość</w:t>
            </w:r>
          </w:p>
        </w:tc>
        <w:tc>
          <w:tcPr>
            <w:tcW w:w="1842" w:type="dxa"/>
            <w:vAlign w:val="center"/>
          </w:tcPr>
          <w:p w14:paraId="63FEABA5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25360F14" w14:textId="77777777" w:rsidTr="00E77ED1">
        <w:trPr>
          <w:trHeight w:val="41"/>
        </w:trPr>
        <w:tc>
          <w:tcPr>
            <w:tcW w:w="1413" w:type="dxa"/>
            <w:vMerge/>
            <w:vAlign w:val="center"/>
          </w:tcPr>
          <w:p w14:paraId="291865D8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807E7A9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24F1037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3E2DF54F" w14:textId="4FC89459" w:rsidR="00B00128" w:rsidRPr="0061465A" w:rsidRDefault="00B00128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Zastosowany system sprężyn typu bonell</w:t>
            </w:r>
          </w:p>
        </w:tc>
        <w:tc>
          <w:tcPr>
            <w:tcW w:w="1842" w:type="dxa"/>
            <w:vAlign w:val="center"/>
          </w:tcPr>
          <w:p w14:paraId="04289DB0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6BD932F9" w14:textId="77777777" w:rsidTr="00E77ED1">
        <w:trPr>
          <w:trHeight w:val="41"/>
        </w:trPr>
        <w:tc>
          <w:tcPr>
            <w:tcW w:w="1413" w:type="dxa"/>
            <w:vMerge/>
            <w:vAlign w:val="center"/>
          </w:tcPr>
          <w:p w14:paraId="25ED3734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86B7D91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6EBCD593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5D5A678E" w14:textId="7D2C5709" w:rsidR="00B00128" w:rsidRPr="0061465A" w:rsidRDefault="00B00128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Pojemnik na pościel: wymagany, z łatwym dostępem po rozłożeniu</w:t>
            </w:r>
          </w:p>
        </w:tc>
        <w:tc>
          <w:tcPr>
            <w:tcW w:w="1842" w:type="dxa"/>
            <w:vAlign w:val="center"/>
          </w:tcPr>
          <w:p w14:paraId="704395DD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0E147974" w14:textId="77777777" w:rsidTr="00E77ED1">
        <w:trPr>
          <w:trHeight w:val="41"/>
        </w:trPr>
        <w:tc>
          <w:tcPr>
            <w:tcW w:w="1413" w:type="dxa"/>
            <w:vMerge/>
            <w:vAlign w:val="center"/>
          </w:tcPr>
          <w:p w14:paraId="7B6DE379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1BC99FC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7B6C2A4A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7F9F5F9A" w14:textId="158B5DCB" w:rsidR="00B00128" w:rsidRPr="0061465A" w:rsidRDefault="00B00128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Nóżki z tworzywa lub metal, wysokość 30–50 mm, dostosowane do częstego przesuwania mebla po miękkich nawierzchniach - typu wykładzina</w:t>
            </w:r>
          </w:p>
        </w:tc>
        <w:tc>
          <w:tcPr>
            <w:tcW w:w="1842" w:type="dxa"/>
            <w:vAlign w:val="center"/>
          </w:tcPr>
          <w:p w14:paraId="20238791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512DAA41" w14:textId="77777777" w:rsidTr="00E77ED1">
        <w:trPr>
          <w:trHeight w:val="41"/>
        </w:trPr>
        <w:tc>
          <w:tcPr>
            <w:tcW w:w="1413" w:type="dxa"/>
            <w:vMerge/>
            <w:vAlign w:val="center"/>
          </w:tcPr>
          <w:p w14:paraId="3BAB3AF1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300F7B5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72BB185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72462231" w14:textId="7714AE65" w:rsidR="00B00128" w:rsidRPr="0061465A" w:rsidRDefault="00B00128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Dopuszczalne obciążenie minimum 200 kg</w:t>
            </w:r>
          </w:p>
        </w:tc>
        <w:tc>
          <w:tcPr>
            <w:tcW w:w="1842" w:type="dxa"/>
            <w:vAlign w:val="center"/>
          </w:tcPr>
          <w:p w14:paraId="079A9AB4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137CD376" w14:textId="77777777" w:rsidTr="00E77ED1">
        <w:trPr>
          <w:trHeight w:val="41"/>
        </w:trPr>
        <w:tc>
          <w:tcPr>
            <w:tcW w:w="1413" w:type="dxa"/>
            <w:vMerge/>
            <w:vAlign w:val="center"/>
          </w:tcPr>
          <w:p w14:paraId="2DB60229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A7D978A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7F2B6F42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405826EB" w14:textId="45FC73AD" w:rsidR="00B00128" w:rsidRPr="0061465A" w:rsidRDefault="00B00128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Dostawca zapewnia transport oraz wniesienie przedmiotu zamówienia</w:t>
            </w:r>
          </w:p>
        </w:tc>
        <w:tc>
          <w:tcPr>
            <w:tcW w:w="1842" w:type="dxa"/>
            <w:vAlign w:val="center"/>
          </w:tcPr>
          <w:p w14:paraId="10D9ED99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0BA84908" w14:textId="77777777" w:rsidTr="00E77ED1">
        <w:trPr>
          <w:trHeight w:val="41"/>
        </w:trPr>
        <w:tc>
          <w:tcPr>
            <w:tcW w:w="1413" w:type="dxa"/>
            <w:vMerge/>
            <w:vAlign w:val="center"/>
          </w:tcPr>
          <w:p w14:paraId="068565AF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69A9B5A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446AF0D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16B65A05" w14:textId="25DB5E74" w:rsidR="00B00128" w:rsidRPr="0061465A" w:rsidRDefault="00B00128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Gwarancja: 24 miesiące</w:t>
            </w:r>
          </w:p>
        </w:tc>
        <w:tc>
          <w:tcPr>
            <w:tcW w:w="1842" w:type="dxa"/>
            <w:vAlign w:val="center"/>
          </w:tcPr>
          <w:p w14:paraId="6CA8328D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00128" w:rsidRPr="0061465A" w14:paraId="7DFA33DA" w14:textId="77777777" w:rsidTr="00E77ED1">
        <w:trPr>
          <w:trHeight w:val="41"/>
        </w:trPr>
        <w:tc>
          <w:tcPr>
            <w:tcW w:w="1413" w:type="dxa"/>
            <w:vMerge/>
            <w:vAlign w:val="center"/>
          </w:tcPr>
          <w:p w14:paraId="52066A7B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B2FE1D3" w14:textId="77777777" w:rsidR="00B00128" w:rsidRPr="0061465A" w:rsidRDefault="00B0012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6F74021" w14:textId="77777777" w:rsidR="00B00128" w:rsidRPr="0061465A" w:rsidRDefault="00B00128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14:paraId="66642214" w14:textId="76A48D16" w:rsidR="00B00128" w:rsidRPr="0061465A" w:rsidRDefault="00B00128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Termin realizacji 4 tygodnie od podpisania umowy</w:t>
            </w:r>
          </w:p>
        </w:tc>
        <w:tc>
          <w:tcPr>
            <w:tcW w:w="1842" w:type="dxa"/>
            <w:vAlign w:val="center"/>
          </w:tcPr>
          <w:p w14:paraId="2A7C4F48" w14:textId="77777777" w:rsidR="00B00128" w:rsidRPr="0061465A" w:rsidRDefault="00B0012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0378D0E0" w14:textId="2994C6AC" w:rsidR="00D5420E" w:rsidRPr="0061465A" w:rsidRDefault="00D5420E" w:rsidP="00A41F08">
      <w:pPr>
        <w:spacing w:before="120" w:line="300" w:lineRule="auto"/>
        <w:jc w:val="both"/>
        <w:rPr>
          <w:rFonts w:eastAsiaTheme="minorEastAsia"/>
          <w:i/>
          <w:iCs/>
          <w:sz w:val="20"/>
          <w:szCs w:val="20"/>
        </w:rPr>
      </w:pPr>
      <w:r w:rsidRPr="0061465A">
        <w:rPr>
          <w:rFonts w:eastAsiaTheme="minorEastAsia"/>
          <w:i/>
          <w:iCs/>
          <w:sz w:val="20"/>
          <w:szCs w:val="20"/>
        </w:rPr>
        <w:t>Uwaga: numer w kolumnie ,,Nazwa pozycji/ numer w Danych rzeczowo-</w:t>
      </w:r>
      <w:r w:rsidR="00361E4B" w:rsidRPr="0061465A">
        <w:rPr>
          <w:rFonts w:eastAsiaTheme="minorEastAsia"/>
          <w:i/>
          <w:iCs/>
          <w:sz w:val="20"/>
          <w:szCs w:val="20"/>
        </w:rPr>
        <w:t>finansowych,</w:t>
      </w:r>
      <w:r w:rsidRPr="0061465A">
        <w:rPr>
          <w:rFonts w:eastAsiaTheme="minorEastAsia"/>
          <w:i/>
          <w:iCs/>
          <w:sz w:val="20"/>
          <w:szCs w:val="20"/>
        </w:rPr>
        <w:t xml:space="preserve"> został wskazany jedynie na wewnętrzne potrzeby indentyfikacyjne Zamawiającego.</w:t>
      </w:r>
    </w:p>
    <w:p w14:paraId="5955FCB4" w14:textId="77777777" w:rsidR="0068104F" w:rsidRPr="0061465A" w:rsidRDefault="0068104F" w:rsidP="00A41F08">
      <w:pPr>
        <w:spacing w:before="120"/>
        <w:rPr>
          <w:rFonts w:eastAsiaTheme="minorEastAsia"/>
          <w:i/>
          <w:i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19"/>
        <w:gridCol w:w="2504"/>
        <w:gridCol w:w="992"/>
        <w:gridCol w:w="6946"/>
        <w:gridCol w:w="1842"/>
      </w:tblGrid>
      <w:tr w:rsidR="0095077D" w:rsidRPr="0061465A" w14:paraId="1AB3FE54" w14:textId="77777777" w:rsidTr="7790624E">
        <w:trPr>
          <w:trHeight w:val="70"/>
        </w:trPr>
        <w:tc>
          <w:tcPr>
            <w:tcW w:w="1319" w:type="dxa"/>
            <w:vMerge w:val="restart"/>
            <w:vAlign w:val="center"/>
          </w:tcPr>
          <w:p w14:paraId="1F327A87" w14:textId="77777777" w:rsidR="0095077D" w:rsidRPr="0061465A" w:rsidRDefault="0095077D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 xml:space="preserve"> Część 3</w:t>
            </w:r>
          </w:p>
          <w:p w14:paraId="0304176A" w14:textId="543CA7EE" w:rsidR="0095077D" w:rsidRPr="0061465A" w:rsidRDefault="0095077D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 w:val="restart"/>
            <w:vAlign w:val="center"/>
          </w:tcPr>
          <w:p w14:paraId="6E933D85" w14:textId="77777777" w:rsidR="0095077D" w:rsidRPr="0061465A" w:rsidRDefault="0095077D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Szafy aktowe /</w:t>
            </w:r>
          </w:p>
          <w:p w14:paraId="4F02EA04" w14:textId="21AC052A" w:rsidR="0095077D" w:rsidRPr="0061465A" w:rsidRDefault="0095077D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pozycja nr 66</w:t>
            </w:r>
          </w:p>
        </w:tc>
        <w:tc>
          <w:tcPr>
            <w:tcW w:w="992" w:type="dxa"/>
            <w:vMerge w:val="restart"/>
            <w:vAlign w:val="center"/>
          </w:tcPr>
          <w:p w14:paraId="3DD87140" w14:textId="5F4EDAD2" w:rsidR="0095077D" w:rsidRPr="0061465A" w:rsidRDefault="0095077D" w:rsidP="00A41F0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946" w:type="dxa"/>
            <w:vAlign w:val="center"/>
          </w:tcPr>
          <w:p w14:paraId="337D6DE8" w14:textId="60711B68" w:rsidR="0095077D" w:rsidRPr="0061465A" w:rsidRDefault="00640827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Wymiary zewnętrzne:</w:t>
            </w:r>
            <w:r w:rsidR="0051239F" w:rsidRPr="0061465A">
              <w:rPr>
                <w:rFonts w:eastAsiaTheme="minorEastAsia"/>
                <w:sz w:val="20"/>
                <w:szCs w:val="20"/>
              </w:rPr>
              <w:t xml:space="preserve"> 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Szerokość: </w:t>
            </w:r>
            <w:r w:rsidR="009871E7" w:rsidRPr="0061465A">
              <w:rPr>
                <w:rFonts w:eastAsiaTheme="minorEastAsia"/>
                <w:sz w:val="20"/>
                <w:szCs w:val="20"/>
              </w:rPr>
              <w:t>8</w:t>
            </w:r>
            <w:r w:rsidRPr="0061465A">
              <w:rPr>
                <w:rFonts w:eastAsiaTheme="minorEastAsia"/>
                <w:sz w:val="20"/>
                <w:szCs w:val="20"/>
              </w:rPr>
              <w:t>00 mm</w:t>
            </w:r>
            <w:r w:rsidR="007C0ABF" w:rsidRPr="0061465A">
              <w:rPr>
                <w:rFonts w:eastAsiaTheme="minorEastAsia"/>
                <w:sz w:val="20"/>
                <w:szCs w:val="20"/>
              </w:rPr>
              <w:t xml:space="preserve"> (+/- 20mm)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, </w:t>
            </w:r>
            <w:r w:rsidR="0051239F" w:rsidRPr="0061465A">
              <w:rPr>
                <w:rFonts w:eastAsiaTheme="minorEastAsia"/>
                <w:sz w:val="20"/>
                <w:szCs w:val="20"/>
              </w:rPr>
              <w:t>Głębokość: 420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mm</w:t>
            </w:r>
            <w:r w:rsidR="0051239F" w:rsidRPr="0061465A">
              <w:rPr>
                <w:rFonts w:eastAsiaTheme="minorEastAsia"/>
                <w:sz w:val="20"/>
                <w:szCs w:val="20"/>
              </w:rPr>
              <w:t xml:space="preserve"> </w:t>
            </w:r>
            <w:r w:rsidR="007C0ABF" w:rsidRPr="0061465A">
              <w:rPr>
                <w:rFonts w:eastAsiaTheme="minorEastAsia"/>
                <w:sz w:val="20"/>
                <w:szCs w:val="20"/>
              </w:rPr>
              <w:t>(+/- 20mm)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, </w:t>
            </w:r>
            <w:r w:rsidR="0051239F" w:rsidRPr="0061465A">
              <w:rPr>
                <w:rFonts w:eastAsiaTheme="minorEastAsia"/>
                <w:sz w:val="20"/>
                <w:szCs w:val="20"/>
              </w:rPr>
              <w:t>Wysokość: 1950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mm (</w:t>
            </w:r>
            <w:r w:rsidR="007C0ABF" w:rsidRPr="0061465A">
              <w:rPr>
                <w:rFonts w:eastAsiaTheme="minorEastAsia"/>
                <w:sz w:val="20"/>
                <w:szCs w:val="20"/>
              </w:rPr>
              <w:t>+/- 5</w:t>
            </w:r>
            <w:r w:rsidRPr="0061465A">
              <w:rPr>
                <w:rFonts w:eastAsiaTheme="minorEastAsia"/>
                <w:sz w:val="20"/>
                <w:szCs w:val="20"/>
              </w:rPr>
              <w:t>0 mm)</w:t>
            </w:r>
          </w:p>
        </w:tc>
        <w:tc>
          <w:tcPr>
            <w:tcW w:w="1842" w:type="dxa"/>
            <w:vAlign w:val="center"/>
          </w:tcPr>
          <w:p w14:paraId="6DEE25F6" w14:textId="77777777" w:rsidR="0095077D" w:rsidRPr="0061465A" w:rsidRDefault="0095077D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5077D" w:rsidRPr="0061465A" w14:paraId="569E4326" w14:textId="77777777" w:rsidTr="7790624E">
        <w:tc>
          <w:tcPr>
            <w:tcW w:w="1319" w:type="dxa"/>
            <w:vMerge/>
            <w:vAlign w:val="center"/>
          </w:tcPr>
          <w:p w14:paraId="4F2039B1" w14:textId="77777777" w:rsidR="0095077D" w:rsidRPr="0061465A" w:rsidRDefault="0095077D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2520C60" w14:textId="77777777" w:rsidR="0095077D" w:rsidRPr="0061465A" w:rsidRDefault="0095077D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0B186E2" w14:textId="77777777" w:rsidR="0095077D" w:rsidRPr="0061465A" w:rsidRDefault="0095077D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59054EE" w14:textId="329F39E2" w:rsidR="0095077D" w:rsidRPr="0061465A" w:rsidRDefault="004F582B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Przegroda dzieląca szafę na dwie równe części</w:t>
            </w:r>
          </w:p>
        </w:tc>
        <w:tc>
          <w:tcPr>
            <w:tcW w:w="1842" w:type="dxa"/>
            <w:vAlign w:val="center"/>
          </w:tcPr>
          <w:p w14:paraId="3D171D95" w14:textId="77777777" w:rsidR="0095077D" w:rsidRPr="0061465A" w:rsidRDefault="0095077D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5077D" w:rsidRPr="0061465A" w14:paraId="481B87C2" w14:textId="77777777" w:rsidTr="7790624E">
        <w:trPr>
          <w:trHeight w:val="70"/>
        </w:trPr>
        <w:tc>
          <w:tcPr>
            <w:tcW w:w="1319" w:type="dxa"/>
            <w:vMerge/>
            <w:vAlign w:val="center"/>
          </w:tcPr>
          <w:p w14:paraId="78DDF281" w14:textId="77777777" w:rsidR="0095077D" w:rsidRPr="0061465A" w:rsidRDefault="0095077D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5AD2849" w14:textId="77777777" w:rsidR="0095077D" w:rsidRPr="0061465A" w:rsidRDefault="0095077D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EEF683E" w14:textId="77777777" w:rsidR="0095077D" w:rsidRPr="0061465A" w:rsidRDefault="0095077D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17EBF69" w14:textId="3446A5B5" w:rsidR="0095077D" w:rsidRPr="0061465A" w:rsidRDefault="0093252B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Materiał: Płyta wiórowa laminowana dwustronnie</w:t>
            </w:r>
            <w:r w:rsidR="00BE03B6" w:rsidRPr="0061465A">
              <w:rPr>
                <w:rFonts w:eastAsiaTheme="minorEastAsia"/>
                <w:sz w:val="20"/>
                <w:szCs w:val="20"/>
              </w:rPr>
              <w:t xml:space="preserve"> lub MDF</w:t>
            </w:r>
            <w:r w:rsidR="009D27F4" w:rsidRPr="0061465A">
              <w:rPr>
                <w:rFonts w:eastAsiaTheme="minorEastAsia"/>
                <w:sz w:val="20"/>
                <w:szCs w:val="20"/>
              </w:rPr>
              <w:t>.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</w:t>
            </w:r>
            <w:r w:rsidR="009D27F4" w:rsidRPr="0061465A">
              <w:rPr>
                <w:rFonts w:eastAsiaTheme="minorEastAsia"/>
                <w:sz w:val="20"/>
                <w:szCs w:val="20"/>
              </w:rPr>
              <w:t>K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lasa higieniczna E1 lub </w:t>
            </w:r>
            <w:r w:rsidR="000018A4" w:rsidRPr="0061465A">
              <w:rPr>
                <w:rFonts w:eastAsiaTheme="minorEastAsia"/>
                <w:sz w:val="20"/>
                <w:szCs w:val="20"/>
              </w:rPr>
              <w:t>wyższ</w:t>
            </w:r>
            <w:r w:rsidR="009D27F4" w:rsidRPr="0061465A">
              <w:rPr>
                <w:rFonts w:eastAsiaTheme="minorEastAsia"/>
                <w:sz w:val="20"/>
                <w:szCs w:val="20"/>
              </w:rPr>
              <w:t>a</w:t>
            </w:r>
            <w:r w:rsidR="00661435" w:rsidRPr="0061465A">
              <w:rPr>
                <w:rFonts w:eastAsiaTheme="minorEastAsia"/>
                <w:sz w:val="20"/>
                <w:szCs w:val="20"/>
              </w:rPr>
              <w:t xml:space="preserve"> – potwierdzona dokumentem</w:t>
            </w:r>
          </w:p>
        </w:tc>
        <w:tc>
          <w:tcPr>
            <w:tcW w:w="1842" w:type="dxa"/>
            <w:vAlign w:val="center"/>
          </w:tcPr>
          <w:p w14:paraId="4681CB0D" w14:textId="77777777" w:rsidR="0095077D" w:rsidRPr="0061465A" w:rsidRDefault="0095077D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3252B" w:rsidRPr="0061465A" w14:paraId="7844FB65" w14:textId="77777777" w:rsidTr="7790624E">
        <w:trPr>
          <w:trHeight w:val="70"/>
        </w:trPr>
        <w:tc>
          <w:tcPr>
            <w:tcW w:w="1319" w:type="dxa"/>
            <w:vMerge/>
            <w:vAlign w:val="center"/>
          </w:tcPr>
          <w:p w14:paraId="20B03F7E" w14:textId="77777777" w:rsidR="0093252B" w:rsidRPr="0061465A" w:rsidRDefault="0093252B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4808D15" w14:textId="77777777" w:rsidR="0093252B" w:rsidRPr="0061465A" w:rsidRDefault="0093252B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2B11CF7" w14:textId="77777777" w:rsidR="0093252B" w:rsidRPr="0061465A" w:rsidRDefault="0093252B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FB134BB" w14:textId="541725E7" w:rsidR="0093252B" w:rsidRPr="0061465A" w:rsidRDefault="00462BC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Grubość materiału: Korpus, drzwi, półki: min. 25 mm</w:t>
            </w:r>
          </w:p>
        </w:tc>
        <w:tc>
          <w:tcPr>
            <w:tcW w:w="1842" w:type="dxa"/>
            <w:vAlign w:val="center"/>
          </w:tcPr>
          <w:p w14:paraId="1C40AD4C" w14:textId="77777777" w:rsidR="0093252B" w:rsidRPr="0061465A" w:rsidRDefault="0093252B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62BC8" w:rsidRPr="0061465A" w14:paraId="4825205C" w14:textId="77777777" w:rsidTr="7790624E">
        <w:trPr>
          <w:trHeight w:val="70"/>
        </w:trPr>
        <w:tc>
          <w:tcPr>
            <w:tcW w:w="1319" w:type="dxa"/>
            <w:vMerge/>
            <w:vAlign w:val="center"/>
          </w:tcPr>
          <w:p w14:paraId="063CD15C" w14:textId="77777777" w:rsidR="00462BC8" w:rsidRPr="0061465A" w:rsidRDefault="00462BC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63861F4" w14:textId="77777777" w:rsidR="00462BC8" w:rsidRPr="0061465A" w:rsidRDefault="00462BC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C12BBF0" w14:textId="77777777" w:rsidR="00462BC8" w:rsidRPr="0061465A" w:rsidRDefault="00462BC8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5C0A80D" w14:textId="442EE6FB" w:rsidR="00462BC8" w:rsidRPr="0061465A" w:rsidRDefault="00B216C5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Obrzeża: ABS min. 2 mm na frontach, min. 0,5 mm na pozostałych krawędziach</w:t>
            </w:r>
          </w:p>
        </w:tc>
        <w:tc>
          <w:tcPr>
            <w:tcW w:w="1842" w:type="dxa"/>
            <w:vAlign w:val="center"/>
          </w:tcPr>
          <w:p w14:paraId="1AFBC79A" w14:textId="77777777" w:rsidR="00462BC8" w:rsidRPr="0061465A" w:rsidRDefault="00462BC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216C5" w:rsidRPr="0061465A" w14:paraId="466D81CF" w14:textId="77777777" w:rsidTr="7790624E">
        <w:trPr>
          <w:trHeight w:val="70"/>
        </w:trPr>
        <w:tc>
          <w:tcPr>
            <w:tcW w:w="1319" w:type="dxa"/>
            <w:vMerge/>
            <w:vAlign w:val="center"/>
          </w:tcPr>
          <w:p w14:paraId="236ABDE6" w14:textId="77777777" w:rsidR="00B216C5" w:rsidRPr="0061465A" w:rsidRDefault="00B216C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103E8DC" w14:textId="77777777" w:rsidR="00B216C5" w:rsidRPr="0061465A" w:rsidRDefault="00B216C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E0924A1" w14:textId="77777777" w:rsidR="00B216C5" w:rsidRPr="0061465A" w:rsidRDefault="00B216C5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FCEECC2" w14:textId="3795CCF2" w:rsidR="00B216C5" w:rsidRPr="0061465A" w:rsidRDefault="00F82D44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Kolorystyka: Do wyboru</w:t>
            </w:r>
            <w:r w:rsidR="00EF69CD" w:rsidRPr="0061465A">
              <w:rPr>
                <w:rFonts w:eastAsiaTheme="minorEastAsia"/>
                <w:sz w:val="20"/>
                <w:szCs w:val="20"/>
              </w:rPr>
              <w:t xml:space="preserve"> Zamawiającego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z palety </w:t>
            </w:r>
            <w:r w:rsidR="006004A4" w:rsidRPr="0061465A">
              <w:rPr>
                <w:rFonts w:eastAsiaTheme="minorEastAsia"/>
                <w:sz w:val="20"/>
                <w:szCs w:val="20"/>
              </w:rPr>
              <w:t>Oferent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a, </w:t>
            </w:r>
            <w:r w:rsidR="0026720D" w:rsidRPr="0061465A">
              <w:rPr>
                <w:rFonts w:eastAsiaTheme="minorEastAsia"/>
                <w:sz w:val="20"/>
                <w:szCs w:val="20"/>
              </w:rPr>
              <w:t xml:space="preserve">do wyboru </w:t>
            </w:r>
            <w:r w:rsidRPr="0061465A">
              <w:rPr>
                <w:rFonts w:eastAsiaTheme="minorEastAsia"/>
                <w:sz w:val="20"/>
                <w:szCs w:val="20"/>
              </w:rPr>
              <w:t>min. 10 kolorów</w:t>
            </w:r>
          </w:p>
        </w:tc>
        <w:tc>
          <w:tcPr>
            <w:tcW w:w="1842" w:type="dxa"/>
            <w:vAlign w:val="center"/>
          </w:tcPr>
          <w:p w14:paraId="205DB821" w14:textId="77777777" w:rsidR="00B216C5" w:rsidRPr="0061465A" w:rsidRDefault="00B216C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064C5A" w:rsidRPr="0061465A" w14:paraId="10E0AE64" w14:textId="77777777" w:rsidTr="7790624E">
        <w:trPr>
          <w:trHeight w:val="70"/>
        </w:trPr>
        <w:tc>
          <w:tcPr>
            <w:tcW w:w="1319" w:type="dxa"/>
            <w:vMerge/>
            <w:vAlign w:val="center"/>
          </w:tcPr>
          <w:p w14:paraId="1EB8BEF2" w14:textId="77777777" w:rsidR="00064C5A" w:rsidRPr="0061465A" w:rsidRDefault="00064C5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081FCCB" w14:textId="77777777" w:rsidR="00064C5A" w:rsidRPr="0061465A" w:rsidRDefault="00064C5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5CBB80A" w14:textId="77777777" w:rsidR="00064C5A" w:rsidRPr="0061465A" w:rsidRDefault="00064C5A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3600543" w14:textId="26F2F5DA" w:rsidR="00064C5A" w:rsidRPr="0061465A" w:rsidRDefault="00132C9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Konstrukcja: Stabilna, skręcana lub fabrycznie zmontowana</w:t>
            </w:r>
          </w:p>
        </w:tc>
        <w:tc>
          <w:tcPr>
            <w:tcW w:w="1842" w:type="dxa"/>
            <w:vAlign w:val="center"/>
          </w:tcPr>
          <w:p w14:paraId="45B6CCEE" w14:textId="77777777" w:rsidR="00064C5A" w:rsidRPr="0061465A" w:rsidRDefault="00064C5A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132C98" w:rsidRPr="0061465A" w14:paraId="642DE54F" w14:textId="77777777" w:rsidTr="7790624E">
        <w:trPr>
          <w:trHeight w:val="70"/>
        </w:trPr>
        <w:tc>
          <w:tcPr>
            <w:tcW w:w="1319" w:type="dxa"/>
            <w:vMerge/>
            <w:vAlign w:val="center"/>
          </w:tcPr>
          <w:p w14:paraId="7E6D90EF" w14:textId="77777777" w:rsidR="00132C98" w:rsidRPr="0061465A" w:rsidRDefault="00132C9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C5E1A82" w14:textId="77777777" w:rsidR="00132C98" w:rsidRPr="0061465A" w:rsidRDefault="00132C9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12BC677" w14:textId="77777777" w:rsidR="00132C98" w:rsidRPr="0061465A" w:rsidRDefault="00132C98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769A9E3" w14:textId="34EA86C6" w:rsidR="00132C98" w:rsidRPr="0061465A" w:rsidRDefault="006B75E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Półki: Min. 5 półek, możliwość regulacji wysokości co 3</w:t>
            </w:r>
            <w:r w:rsidR="006B3CC0" w:rsidRPr="0061465A">
              <w:rPr>
                <w:rFonts w:eastAsiaTheme="minorEastAsia"/>
                <w:sz w:val="20"/>
                <w:szCs w:val="20"/>
              </w:rPr>
              <w:t>5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mm </w:t>
            </w:r>
            <w:r w:rsidR="006B3CC0" w:rsidRPr="0061465A">
              <w:rPr>
                <w:rFonts w:eastAsiaTheme="minorEastAsia"/>
                <w:sz w:val="20"/>
                <w:szCs w:val="20"/>
              </w:rPr>
              <w:t>lub mniej.</w:t>
            </w:r>
          </w:p>
        </w:tc>
        <w:tc>
          <w:tcPr>
            <w:tcW w:w="1842" w:type="dxa"/>
            <w:vAlign w:val="center"/>
          </w:tcPr>
          <w:p w14:paraId="4BA71719" w14:textId="77777777" w:rsidR="00132C98" w:rsidRPr="0061465A" w:rsidRDefault="00132C9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6B3CC0" w:rsidRPr="0061465A" w14:paraId="03464551" w14:textId="77777777" w:rsidTr="7790624E">
        <w:trPr>
          <w:trHeight w:val="70"/>
        </w:trPr>
        <w:tc>
          <w:tcPr>
            <w:tcW w:w="1319" w:type="dxa"/>
            <w:vMerge/>
            <w:vAlign w:val="center"/>
          </w:tcPr>
          <w:p w14:paraId="75EF4BF1" w14:textId="77777777" w:rsidR="006B3CC0" w:rsidRPr="0061465A" w:rsidRDefault="006B3CC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8414B24" w14:textId="77777777" w:rsidR="006B3CC0" w:rsidRPr="0061465A" w:rsidRDefault="006B3CC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BECA82C" w14:textId="77777777" w:rsidR="006B3CC0" w:rsidRPr="0061465A" w:rsidRDefault="006B3CC0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0FCA92E" w14:textId="639DDBDC" w:rsidR="006B3CC0" w:rsidRPr="0061465A" w:rsidRDefault="00F8531F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Nośność półek: Min. 25 kg równomiernie rozłożonego ciężaru</w:t>
            </w:r>
          </w:p>
        </w:tc>
        <w:tc>
          <w:tcPr>
            <w:tcW w:w="1842" w:type="dxa"/>
            <w:vAlign w:val="center"/>
          </w:tcPr>
          <w:p w14:paraId="37F313AA" w14:textId="77777777" w:rsidR="006B3CC0" w:rsidRPr="0061465A" w:rsidRDefault="006B3CC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F8531F" w:rsidRPr="0061465A" w14:paraId="19EBAECA" w14:textId="77777777" w:rsidTr="7790624E">
        <w:trPr>
          <w:trHeight w:val="70"/>
        </w:trPr>
        <w:tc>
          <w:tcPr>
            <w:tcW w:w="1319" w:type="dxa"/>
            <w:vMerge/>
            <w:vAlign w:val="center"/>
          </w:tcPr>
          <w:p w14:paraId="4FD7B829" w14:textId="77777777" w:rsidR="00F8531F" w:rsidRPr="0061465A" w:rsidRDefault="00F8531F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1C0E532" w14:textId="77777777" w:rsidR="00F8531F" w:rsidRPr="0061465A" w:rsidRDefault="00F8531F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0258303" w14:textId="77777777" w:rsidR="00F8531F" w:rsidRPr="0061465A" w:rsidRDefault="00F8531F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A1FC762" w14:textId="283D6C29" w:rsidR="00F8531F" w:rsidRPr="0061465A" w:rsidRDefault="002303F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Drzwi: Skrzydłowe, zawiasy puszkowe min. 110°</w:t>
            </w:r>
          </w:p>
        </w:tc>
        <w:tc>
          <w:tcPr>
            <w:tcW w:w="1842" w:type="dxa"/>
            <w:vAlign w:val="center"/>
          </w:tcPr>
          <w:p w14:paraId="7030C468" w14:textId="77777777" w:rsidR="00F8531F" w:rsidRPr="0061465A" w:rsidRDefault="00F8531F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A6C1A" w:rsidRPr="0061465A" w14:paraId="316C0C51" w14:textId="77777777" w:rsidTr="7790624E">
        <w:trPr>
          <w:trHeight w:val="70"/>
        </w:trPr>
        <w:tc>
          <w:tcPr>
            <w:tcW w:w="1319" w:type="dxa"/>
            <w:vMerge/>
            <w:vAlign w:val="center"/>
          </w:tcPr>
          <w:p w14:paraId="151EEB6F" w14:textId="77777777" w:rsidR="00AA6C1A" w:rsidRPr="0061465A" w:rsidRDefault="00AA6C1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E3AC13D" w14:textId="77777777" w:rsidR="00AA6C1A" w:rsidRPr="0061465A" w:rsidRDefault="00AA6C1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F1418AE" w14:textId="77777777" w:rsidR="00AA6C1A" w:rsidRPr="0061465A" w:rsidRDefault="00AA6C1A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10384AF" w14:textId="7A2A6C44" w:rsidR="00AA6C1A" w:rsidRPr="0061465A" w:rsidRDefault="003D0F82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Każde drzwi wyposażone w metalowy uchwyt, zabezpieczony galwanicznie lub malowany proszkowo, minimalna długość uchwytu 120mm, mocowany na 2 śrubach.</w:t>
            </w:r>
          </w:p>
        </w:tc>
        <w:tc>
          <w:tcPr>
            <w:tcW w:w="1842" w:type="dxa"/>
            <w:vAlign w:val="center"/>
          </w:tcPr>
          <w:p w14:paraId="4F05ED43" w14:textId="77777777" w:rsidR="00AA6C1A" w:rsidRPr="0061465A" w:rsidRDefault="00AA6C1A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D0F82" w:rsidRPr="0061465A" w14:paraId="267A642A" w14:textId="77777777" w:rsidTr="7790624E">
        <w:trPr>
          <w:trHeight w:val="70"/>
        </w:trPr>
        <w:tc>
          <w:tcPr>
            <w:tcW w:w="1319" w:type="dxa"/>
            <w:vMerge/>
            <w:vAlign w:val="center"/>
          </w:tcPr>
          <w:p w14:paraId="403105FD" w14:textId="77777777" w:rsidR="003D0F82" w:rsidRPr="0061465A" w:rsidRDefault="003D0F82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3BF840B" w14:textId="77777777" w:rsidR="003D0F82" w:rsidRPr="0061465A" w:rsidRDefault="003D0F82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5395843" w14:textId="77777777" w:rsidR="003D0F82" w:rsidRPr="0061465A" w:rsidRDefault="003D0F82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3FBDA02" w14:textId="6E8DA88C" w:rsidR="003D0F82" w:rsidRPr="0061465A" w:rsidRDefault="00553B0F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Zamek: Baskwilowy lub cylindryczny z min. 2 punktami ryglowania, 2 klucze</w:t>
            </w:r>
          </w:p>
        </w:tc>
        <w:tc>
          <w:tcPr>
            <w:tcW w:w="1842" w:type="dxa"/>
            <w:vAlign w:val="center"/>
          </w:tcPr>
          <w:p w14:paraId="3FE74622" w14:textId="77777777" w:rsidR="003D0F82" w:rsidRPr="0061465A" w:rsidRDefault="003D0F82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553B0F" w:rsidRPr="0061465A" w14:paraId="10E565AB" w14:textId="77777777" w:rsidTr="7790624E">
        <w:trPr>
          <w:trHeight w:val="70"/>
        </w:trPr>
        <w:tc>
          <w:tcPr>
            <w:tcW w:w="1319" w:type="dxa"/>
            <w:vMerge/>
            <w:vAlign w:val="center"/>
          </w:tcPr>
          <w:p w14:paraId="48180371" w14:textId="77777777" w:rsidR="00553B0F" w:rsidRPr="0061465A" w:rsidRDefault="00553B0F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C48D71F" w14:textId="77777777" w:rsidR="00553B0F" w:rsidRPr="0061465A" w:rsidRDefault="00553B0F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171AEA1" w14:textId="77777777" w:rsidR="00553B0F" w:rsidRPr="0061465A" w:rsidRDefault="00553B0F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14545AF" w14:textId="147CA2AC" w:rsidR="00553B0F" w:rsidRPr="0061465A" w:rsidRDefault="006C47F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Regulacja poziomu: Stopki poziomujące ±20 mm</w:t>
            </w:r>
          </w:p>
        </w:tc>
        <w:tc>
          <w:tcPr>
            <w:tcW w:w="1842" w:type="dxa"/>
            <w:vAlign w:val="center"/>
          </w:tcPr>
          <w:p w14:paraId="498F1354" w14:textId="77777777" w:rsidR="00553B0F" w:rsidRPr="0061465A" w:rsidRDefault="00553B0F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16C62" w:rsidRPr="0061465A" w14:paraId="57136799" w14:textId="77777777" w:rsidTr="7790624E">
        <w:trPr>
          <w:trHeight w:val="70"/>
        </w:trPr>
        <w:tc>
          <w:tcPr>
            <w:tcW w:w="1319" w:type="dxa"/>
            <w:vMerge/>
            <w:vAlign w:val="center"/>
          </w:tcPr>
          <w:p w14:paraId="3531624E" w14:textId="77777777" w:rsidR="00416C62" w:rsidRPr="0061465A" w:rsidRDefault="00416C62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2951736" w14:textId="77777777" w:rsidR="00416C62" w:rsidRPr="0061465A" w:rsidRDefault="00416C62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CA85A64" w14:textId="77777777" w:rsidR="00416C62" w:rsidRPr="0061465A" w:rsidRDefault="00416C62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1A09E20" w14:textId="3190B205" w:rsidR="00416C62" w:rsidRPr="0061465A" w:rsidRDefault="003B1B04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Certyfikaty: Certyfikat wytrzymałości wg EN 14073-2 lub równoważny</w:t>
            </w:r>
            <w:r w:rsidR="007A5CD6" w:rsidRPr="0061465A">
              <w:rPr>
                <w:rFonts w:eastAsiaTheme="minorEastAsia"/>
                <w:sz w:val="20"/>
                <w:szCs w:val="20"/>
              </w:rPr>
              <w:t xml:space="preserve">. </w:t>
            </w:r>
            <w:r w:rsidR="007A5CD6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Za równoważne uznaje się certyfikaty,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59DEE566" w14:textId="77777777" w:rsidR="00416C62" w:rsidRPr="0061465A" w:rsidRDefault="00416C62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B634E" w:rsidRPr="0061465A" w14:paraId="10486AE1" w14:textId="77777777" w:rsidTr="7790624E">
        <w:trPr>
          <w:trHeight w:val="70"/>
        </w:trPr>
        <w:tc>
          <w:tcPr>
            <w:tcW w:w="1319" w:type="dxa"/>
            <w:vMerge/>
            <w:vAlign w:val="center"/>
          </w:tcPr>
          <w:p w14:paraId="15BB6C92" w14:textId="77777777" w:rsidR="009B634E" w:rsidRPr="0061465A" w:rsidRDefault="009B634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240EA97" w14:textId="77777777" w:rsidR="009B634E" w:rsidRPr="0061465A" w:rsidRDefault="009B634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F747C9F" w14:textId="77777777" w:rsidR="009B634E" w:rsidRPr="0061465A" w:rsidRDefault="009B634E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2DDAA77" w14:textId="58D052A6" w:rsidR="009B634E" w:rsidRPr="0061465A" w:rsidRDefault="00D94066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D</w:t>
            </w:r>
            <w:r w:rsidR="009B634E" w:rsidRPr="0061465A">
              <w:rPr>
                <w:rFonts w:eastAsiaTheme="minorEastAsia"/>
                <w:sz w:val="20"/>
                <w:szCs w:val="20"/>
              </w:rPr>
              <w:t>ostarczeni</w:t>
            </w:r>
            <w:r w:rsidRPr="0061465A">
              <w:rPr>
                <w:rFonts w:eastAsiaTheme="minorEastAsia"/>
                <w:sz w:val="20"/>
                <w:szCs w:val="20"/>
              </w:rPr>
              <w:t>e</w:t>
            </w:r>
            <w:r w:rsidR="009B634E" w:rsidRPr="0061465A">
              <w:rPr>
                <w:rFonts w:eastAsiaTheme="minorEastAsia"/>
                <w:sz w:val="20"/>
                <w:szCs w:val="20"/>
              </w:rPr>
              <w:t xml:space="preserve"> próbek kolorów </w:t>
            </w:r>
            <w:r w:rsidRPr="0061465A">
              <w:rPr>
                <w:rFonts w:eastAsiaTheme="minorEastAsia"/>
                <w:sz w:val="20"/>
                <w:szCs w:val="20"/>
              </w:rPr>
              <w:t>przed podpisaniem umowy</w:t>
            </w:r>
          </w:p>
        </w:tc>
        <w:tc>
          <w:tcPr>
            <w:tcW w:w="1842" w:type="dxa"/>
            <w:vAlign w:val="center"/>
          </w:tcPr>
          <w:p w14:paraId="1CE174BE" w14:textId="77777777" w:rsidR="009B634E" w:rsidRPr="0061465A" w:rsidRDefault="009B634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B634E" w:rsidRPr="0061465A" w14:paraId="11FED1E1" w14:textId="77777777" w:rsidTr="7790624E">
        <w:trPr>
          <w:trHeight w:val="70"/>
        </w:trPr>
        <w:tc>
          <w:tcPr>
            <w:tcW w:w="1319" w:type="dxa"/>
            <w:vMerge/>
            <w:vAlign w:val="center"/>
          </w:tcPr>
          <w:p w14:paraId="2414AE27" w14:textId="77777777" w:rsidR="009B634E" w:rsidRPr="0061465A" w:rsidRDefault="009B634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869C83D" w14:textId="77777777" w:rsidR="009B634E" w:rsidRPr="0061465A" w:rsidRDefault="009B634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D339D3C" w14:textId="77777777" w:rsidR="009B634E" w:rsidRPr="0061465A" w:rsidRDefault="009B634E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023CECD" w14:textId="4E264C63" w:rsidR="009B634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Inne: Możliwość zamontowania nadstawki</w:t>
            </w:r>
          </w:p>
        </w:tc>
        <w:tc>
          <w:tcPr>
            <w:tcW w:w="1842" w:type="dxa"/>
            <w:vAlign w:val="center"/>
          </w:tcPr>
          <w:p w14:paraId="58C17DAA" w14:textId="77777777" w:rsidR="009B634E" w:rsidRPr="0061465A" w:rsidRDefault="009B634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B634E" w:rsidRPr="0061465A" w14:paraId="1F95B739" w14:textId="77777777" w:rsidTr="7790624E">
        <w:trPr>
          <w:trHeight w:val="70"/>
        </w:trPr>
        <w:tc>
          <w:tcPr>
            <w:tcW w:w="1319" w:type="dxa"/>
            <w:vMerge/>
            <w:vAlign w:val="center"/>
          </w:tcPr>
          <w:p w14:paraId="4236488F" w14:textId="77777777" w:rsidR="009B634E" w:rsidRPr="0061465A" w:rsidRDefault="009B634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78A5EDB" w14:textId="77777777" w:rsidR="009B634E" w:rsidRPr="0061465A" w:rsidRDefault="009B634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265C748" w14:textId="77777777" w:rsidR="009B634E" w:rsidRPr="0061465A" w:rsidRDefault="009B634E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59AF930" w14:textId="2120A375" w:rsidR="009B634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Gwarancja: Min. 24 miesiące</w:t>
            </w:r>
          </w:p>
        </w:tc>
        <w:tc>
          <w:tcPr>
            <w:tcW w:w="1842" w:type="dxa"/>
            <w:vAlign w:val="center"/>
          </w:tcPr>
          <w:p w14:paraId="45566CB8" w14:textId="77777777" w:rsidR="009B634E" w:rsidRPr="0061465A" w:rsidRDefault="009B634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1E33EBF1" w14:textId="77777777" w:rsidTr="7790624E">
        <w:tc>
          <w:tcPr>
            <w:tcW w:w="1319" w:type="dxa"/>
            <w:vMerge/>
            <w:vAlign w:val="center"/>
          </w:tcPr>
          <w:p w14:paraId="2751544C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61BA2CD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D417F59" w14:textId="77777777" w:rsidR="00806FBE" w:rsidRPr="0061465A" w:rsidRDefault="00806FBE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4BF29F5" w14:textId="54FE825F" w:rsidR="00806FBE" w:rsidRPr="0061465A" w:rsidRDefault="00806FBE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Termin realizacji 4 tygodnie od podpisania umowy</w:t>
            </w:r>
          </w:p>
        </w:tc>
        <w:tc>
          <w:tcPr>
            <w:tcW w:w="1842" w:type="dxa"/>
            <w:vAlign w:val="center"/>
          </w:tcPr>
          <w:p w14:paraId="64B997C9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12A4E6F3" w14:textId="77777777" w:rsidTr="7790624E">
        <w:tc>
          <w:tcPr>
            <w:tcW w:w="1319" w:type="dxa"/>
            <w:vMerge w:val="restart"/>
            <w:vAlign w:val="center"/>
          </w:tcPr>
          <w:p w14:paraId="539AB0CC" w14:textId="3AD96C86" w:rsidR="00806FBE" w:rsidRPr="0061465A" w:rsidRDefault="00806FBE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Część 4</w:t>
            </w:r>
          </w:p>
        </w:tc>
        <w:tc>
          <w:tcPr>
            <w:tcW w:w="2504" w:type="dxa"/>
            <w:vMerge w:val="restart"/>
            <w:vAlign w:val="center"/>
          </w:tcPr>
          <w:p w14:paraId="707D71C0" w14:textId="4225134B" w:rsidR="00806FBE" w:rsidRPr="0061465A" w:rsidRDefault="00806FBE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Kontenerek biurowy mobilny z szufladami na kluczyk/ pozycja nr 67</w:t>
            </w:r>
          </w:p>
        </w:tc>
        <w:tc>
          <w:tcPr>
            <w:tcW w:w="992" w:type="dxa"/>
            <w:vMerge w:val="restart"/>
            <w:vAlign w:val="center"/>
          </w:tcPr>
          <w:p w14:paraId="1781C551" w14:textId="2361EA15" w:rsidR="00806FBE" w:rsidRPr="0061465A" w:rsidRDefault="00806FBE" w:rsidP="00A41F0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946" w:type="dxa"/>
            <w:vAlign w:val="center"/>
          </w:tcPr>
          <w:p w14:paraId="687B83EC" w14:textId="0B964C9A" w:rsidR="00806FBE" w:rsidRPr="0061465A" w:rsidRDefault="00806FBE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Wymiary </w:t>
            </w:r>
            <w:r w:rsidR="0051239F" w:rsidRPr="0061465A">
              <w:rPr>
                <w:rFonts w:eastAsiaTheme="minorEastAsia"/>
                <w:sz w:val="20"/>
                <w:szCs w:val="20"/>
              </w:rPr>
              <w:t>zewnętrzne: Szerokość</w:t>
            </w:r>
            <w:r w:rsidRPr="0061465A">
              <w:rPr>
                <w:rFonts w:eastAsiaTheme="minorEastAsia"/>
                <w:sz w:val="20"/>
                <w:szCs w:val="20"/>
              </w:rPr>
              <w:t>: ok. 430 mm, Głębokość: ok. 500-600 mm, Wysokość: ok. 620 mm (dopuszczalne odchylenie ±10 mm)</w:t>
            </w:r>
          </w:p>
        </w:tc>
        <w:tc>
          <w:tcPr>
            <w:tcW w:w="1842" w:type="dxa"/>
            <w:vAlign w:val="center"/>
          </w:tcPr>
          <w:p w14:paraId="6580EA38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41ECCB3C" w14:textId="77777777" w:rsidTr="7790624E">
        <w:tc>
          <w:tcPr>
            <w:tcW w:w="1319" w:type="dxa"/>
            <w:vMerge/>
            <w:vAlign w:val="center"/>
          </w:tcPr>
          <w:p w14:paraId="30388EE0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4CDE8F1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A6E168D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C64177C" w14:textId="69BBC0A6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Materiał: Płyta wiórowa laminowana dwustronnie lub MDF </w:t>
            </w:r>
          </w:p>
        </w:tc>
        <w:tc>
          <w:tcPr>
            <w:tcW w:w="1842" w:type="dxa"/>
            <w:vAlign w:val="center"/>
          </w:tcPr>
          <w:p w14:paraId="46E5B7FA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5A274B33" w14:textId="77777777" w:rsidTr="7790624E">
        <w:tc>
          <w:tcPr>
            <w:tcW w:w="1319" w:type="dxa"/>
            <w:vMerge/>
            <w:vAlign w:val="center"/>
          </w:tcPr>
          <w:p w14:paraId="343DA4B9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BE52493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0B8ED4C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1746AE8" w14:textId="0571A1B6" w:rsidR="00806FBE" w:rsidRPr="0061465A" w:rsidRDefault="00806FBE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klasa higieniczna min. E1 lub wyższa potwierdzona dokumentem</w:t>
            </w:r>
          </w:p>
        </w:tc>
        <w:tc>
          <w:tcPr>
            <w:tcW w:w="1842" w:type="dxa"/>
            <w:vAlign w:val="center"/>
          </w:tcPr>
          <w:p w14:paraId="5A360824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62C8FBE3" w14:textId="77777777" w:rsidTr="7790624E">
        <w:tc>
          <w:tcPr>
            <w:tcW w:w="1319" w:type="dxa"/>
            <w:vMerge/>
            <w:vAlign w:val="center"/>
          </w:tcPr>
          <w:p w14:paraId="635D52B5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E3ACACA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082637B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52F0CB9" w14:textId="785AC0FF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Grubość materiału: Wieniec górny i dolny 25mm. Plecy, półki: min. 18 mm</w:t>
            </w:r>
          </w:p>
        </w:tc>
        <w:tc>
          <w:tcPr>
            <w:tcW w:w="1842" w:type="dxa"/>
            <w:vAlign w:val="center"/>
          </w:tcPr>
          <w:p w14:paraId="1907E10A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75B6FD87" w14:textId="77777777" w:rsidTr="7790624E">
        <w:tc>
          <w:tcPr>
            <w:tcW w:w="1319" w:type="dxa"/>
            <w:vMerge/>
            <w:vAlign w:val="center"/>
          </w:tcPr>
          <w:p w14:paraId="01528DEA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71AEC19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EE06DB9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2DE3410" w14:textId="0A872B3B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Obrzeża: ABS min. 2 mm na frontach, min. 0,5 mm na pozostałych krawędziach</w:t>
            </w:r>
          </w:p>
        </w:tc>
        <w:tc>
          <w:tcPr>
            <w:tcW w:w="1842" w:type="dxa"/>
            <w:vAlign w:val="center"/>
          </w:tcPr>
          <w:p w14:paraId="61802C31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268812FC" w14:textId="77777777" w:rsidTr="7790624E">
        <w:tc>
          <w:tcPr>
            <w:tcW w:w="1319" w:type="dxa"/>
            <w:vMerge/>
            <w:vAlign w:val="center"/>
          </w:tcPr>
          <w:p w14:paraId="4D544F26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66D3774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6F51E08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48DD7EC" w14:textId="0D357AD4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Kolorystyka: Do wyboru </w:t>
            </w:r>
            <w:r w:rsidR="00EF69CD" w:rsidRPr="0061465A">
              <w:rPr>
                <w:rFonts w:eastAsiaTheme="minorEastAsia"/>
                <w:sz w:val="20"/>
                <w:szCs w:val="20"/>
              </w:rPr>
              <w:t xml:space="preserve">Zamawiającego 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z palety </w:t>
            </w:r>
            <w:r w:rsidR="006004A4" w:rsidRPr="0061465A">
              <w:rPr>
                <w:rFonts w:eastAsiaTheme="minorEastAsia"/>
                <w:sz w:val="20"/>
                <w:szCs w:val="20"/>
              </w:rPr>
              <w:t>Oferent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a, </w:t>
            </w:r>
            <w:r w:rsidR="00397A02" w:rsidRPr="0061465A">
              <w:rPr>
                <w:rFonts w:eastAsiaTheme="minorEastAsia"/>
                <w:sz w:val="20"/>
                <w:szCs w:val="20"/>
              </w:rPr>
              <w:t xml:space="preserve">do wyboru </w:t>
            </w:r>
            <w:r w:rsidRPr="0061465A">
              <w:rPr>
                <w:rFonts w:eastAsiaTheme="minorEastAsia"/>
                <w:sz w:val="20"/>
                <w:szCs w:val="20"/>
              </w:rPr>
              <w:t>min. 10 kolorów</w:t>
            </w:r>
          </w:p>
        </w:tc>
        <w:tc>
          <w:tcPr>
            <w:tcW w:w="1842" w:type="dxa"/>
            <w:vAlign w:val="center"/>
          </w:tcPr>
          <w:p w14:paraId="60A1495B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6536BDD1" w14:textId="77777777" w:rsidTr="7790624E">
        <w:tc>
          <w:tcPr>
            <w:tcW w:w="1319" w:type="dxa"/>
            <w:vMerge/>
            <w:vAlign w:val="center"/>
          </w:tcPr>
          <w:p w14:paraId="539F3B12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EAA117C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D6D83C1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D648EC7" w14:textId="4B69440E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Konstrukcja: Stabilna, skręcana lub fabrycznie zmontowana. </w:t>
            </w:r>
          </w:p>
        </w:tc>
        <w:tc>
          <w:tcPr>
            <w:tcW w:w="1842" w:type="dxa"/>
            <w:vAlign w:val="center"/>
          </w:tcPr>
          <w:p w14:paraId="45C65850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41DDC023" w14:textId="77777777" w:rsidTr="7790624E">
        <w:tc>
          <w:tcPr>
            <w:tcW w:w="1319" w:type="dxa"/>
            <w:vMerge/>
            <w:vAlign w:val="center"/>
          </w:tcPr>
          <w:p w14:paraId="3EA03498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30E93D2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149A8A6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1D7951E" w14:textId="507BA87E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Szuflady: 3 szuflady i piórnik</w:t>
            </w:r>
          </w:p>
        </w:tc>
        <w:tc>
          <w:tcPr>
            <w:tcW w:w="1842" w:type="dxa"/>
            <w:vAlign w:val="center"/>
          </w:tcPr>
          <w:p w14:paraId="468044D7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786D9CA7" w14:textId="77777777" w:rsidTr="7790624E">
        <w:tc>
          <w:tcPr>
            <w:tcW w:w="1319" w:type="dxa"/>
            <w:vMerge/>
            <w:vAlign w:val="center"/>
          </w:tcPr>
          <w:p w14:paraId="0C1F064A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D4106BF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2AC9A43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2A6E41E" w14:textId="03F50E34" w:rsidR="00806FBE" w:rsidRPr="0061465A" w:rsidRDefault="00806FBE" w:rsidP="00A41F08">
            <w:pPr>
              <w:spacing w:before="100" w:beforeAutospacing="1" w:after="100" w:afterAutospacing="1"/>
              <w:rPr>
                <w:rFonts w:eastAsiaTheme="minorEastAsia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61465A">
              <w:rPr>
                <w:rFonts w:eastAsiaTheme="minorEastAsia"/>
                <w:sz w:val="20"/>
                <w:szCs w:val="20"/>
                <w:bdr w:val="none" w:sz="0" w:space="0" w:color="auto" w:frame="1"/>
                <w:shd w:val="clear" w:color="auto" w:fill="FFFFFF"/>
              </w:rPr>
              <w:t>Kontener ma mieć możliwość wysunięcia na raz tylko jednej szuflady.</w:t>
            </w:r>
          </w:p>
        </w:tc>
        <w:tc>
          <w:tcPr>
            <w:tcW w:w="1842" w:type="dxa"/>
            <w:vAlign w:val="center"/>
          </w:tcPr>
          <w:p w14:paraId="278A1C54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4D5CF1D9" w14:textId="77777777" w:rsidTr="7790624E">
        <w:tc>
          <w:tcPr>
            <w:tcW w:w="1319" w:type="dxa"/>
            <w:vMerge/>
            <w:vAlign w:val="center"/>
          </w:tcPr>
          <w:p w14:paraId="12F9D747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5C46815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AD9A454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A81F4EB" w14:textId="68A510CA" w:rsidR="00806FBE" w:rsidRPr="0061465A" w:rsidRDefault="00806FBE" w:rsidP="00A41F08">
            <w:pPr>
              <w:spacing w:before="100" w:beforeAutospacing="1" w:after="100" w:afterAutospacing="1"/>
              <w:rPr>
                <w:rFonts w:eastAsiaTheme="minorEastAsia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61465A">
              <w:rPr>
                <w:rFonts w:eastAsiaTheme="minorEastAsia"/>
                <w:sz w:val="20"/>
                <w:szCs w:val="20"/>
                <w:bdr w:val="none" w:sz="0" w:space="0" w:color="auto" w:frame="1"/>
                <w:shd w:val="clear" w:color="auto" w:fill="FFFFFF"/>
              </w:rPr>
              <w:t>Szuflady na prowadnicach rolkowych.</w:t>
            </w:r>
          </w:p>
        </w:tc>
        <w:tc>
          <w:tcPr>
            <w:tcW w:w="1842" w:type="dxa"/>
            <w:vAlign w:val="center"/>
          </w:tcPr>
          <w:p w14:paraId="669DC35F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5BF5793A" w14:textId="77777777" w:rsidTr="7790624E">
        <w:tc>
          <w:tcPr>
            <w:tcW w:w="1319" w:type="dxa"/>
            <w:vMerge/>
            <w:vAlign w:val="center"/>
          </w:tcPr>
          <w:p w14:paraId="08291CFB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C498341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B3D25B0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3DB98F2" w14:textId="5A0896BA" w:rsidR="00806FBE" w:rsidRPr="0061465A" w:rsidRDefault="00806FBE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  <w:bdr w:val="none" w:sz="0" w:space="0" w:color="auto" w:frame="1"/>
                <w:shd w:val="clear" w:color="auto" w:fill="FFFFFF"/>
              </w:rPr>
              <w:t>Zamek centralny, z 2 kluczami łamanymi – montowany w froncie piórnika</w:t>
            </w:r>
          </w:p>
        </w:tc>
        <w:tc>
          <w:tcPr>
            <w:tcW w:w="1842" w:type="dxa"/>
            <w:vAlign w:val="center"/>
          </w:tcPr>
          <w:p w14:paraId="6A8744BE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18B7BEA6" w14:textId="77777777" w:rsidTr="7790624E">
        <w:tc>
          <w:tcPr>
            <w:tcW w:w="1319" w:type="dxa"/>
            <w:vMerge/>
            <w:vAlign w:val="center"/>
          </w:tcPr>
          <w:p w14:paraId="7D2736E4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471CF9F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D36FE45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1C59268" w14:textId="0984BAC1" w:rsidR="00806FBE" w:rsidRPr="0061465A" w:rsidRDefault="00806FBE" w:rsidP="00A41F08">
            <w:pPr>
              <w:rPr>
                <w:rFonts w:eastAsiaTheme="minorEastAsia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61465A">
              <w:rPr>
                <w:rFonts w:eastAsiaTheme="minorEastAsia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Kontener wyposażony </w:t>
            </w:r>
            <w:r w:rsidR="0051239F" w:rsidRPr="0061465A">
              <w:rPr>
                <w:rFonts w:eastAsiaTheme="minorEastAsia"/>
                <w:sz w:val="20"/>
                <w:szCs w:val="20"/>
                <w:bdr w:val="none" w:sz="0" w:space="0" w:color="auto" w:frame="1"/>
                <w:shd w:val="clear" w:color="auto" w:fill="FFFFFF"/>
              </w:rPr>
              <w:t>w 4</w:t>
            </w:r>
            <w:r w:rsidRPr="0061465A">
              <w:rPr>
                <w:rFonts w:eastAsiaTheme="minorEastAsia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kółka fi max. 40mm, w tym przynajmniej 2 mają posiadać hamulec. </w:t>
            </w:r>
          </w:p>
        </w:tc>
        <w:tc>
          <w:tcPr>
            <w:tcW w:w="1842" w:type="dxa"/>
            <w:vAlign w:val="center"/>
          </w:tcPr>
          <w:p w14:paraId="538E64A4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6BAE0813" w14:textId="77777777" w:rsidTr="7790624E">
        <w:tc>
          <w:tcPr>
            <w:tcW w:w="1319" w:type="dxa"/>
            <w:vMerge/>
            <w:vAlign w:val="center"/>
          </w:tcPr>
          <w:p w14:paraId="598315FB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4EF1208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2937A33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EC3C055" w14:textId="07506C30" w:rsidR="00806FBE" w:rsidRPr="0061465A" w:rsidRDefault="00806FBE" w:rsidP="00A41F08">
            <w:pPr>
              <w:rPr>
                <w:rFonts w:eastAsiaTheme="minorEastAsia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61465A">
              <w:rPr>
                <w:rFonts w:eastAsiaTheme="minorEastAsia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Mebel musi posiadać certyfikat wytrzymałości zgodny z EN 14073-2 lub równoważny, potwierdzający spełnienie wymagań bezpieczeństwa i </w:t>
            </w:r>
            <w:r w:rsidR="00BC0905" w:rsidRPr="0061465A">
              <w:rPr>
                <w:rFonts w:eastAsiaTheme="minorEastAsia"/>
                <w:sz w:val="20"/>
                <w:szCs w:val="20"/>
                <w:bdr w:val="none" w:sz="0" w:space="0" w:color="auto" w:frame="1"/>
                <w:shd w:val="clear" w:color="auto" w:fill="FFFFFF"/>
              </w:rPr>
              <w:t>stabilności.</w:t>
            </w:r>
            <w:r w:rsidR="0051239F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Za</w:t>
            </w:r>
            <w:r w:rsidR="00537D9D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równoważne uznaje się certyfikaty,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16B65380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6325FBD8" w14:textId="77777777" w:rsidTr="7790624E">
        <w:tc>
          <w:tcPr>
            <w:tcW w:w="1319" w:type="dxa"/>
            <w:vMerge/>
            <w:vAlign w:val="center"/>
          </w:tcPr>
          <w:p w14:paraId="2BDE1F51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3641DE0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2DADDBD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1795A74" w14:textId="32B6CCF5" w:rsidR="00806FBE" w:rsidRPr="0061465A" w:rsidRDefault="00D94066" w:rsidP="00A41F08">
            <w:pPr>
              <w:rPr>
                <w:rFonts w:eastAsiaTheme="minorEastAsia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D</w:t>
            </w:r>
            <w:r w:rsidR="00806FBE" w:rsidRPr="0061465A">
              <w:rPr>
                <w:rFonts w:eastAsiaTheme="minorEastAsia"/>
                <w:sz w:val="20"/>
                <w:szCs w:val="20"/>
              </w:rPr>
              <w:t>ostarczeni</w:t>
            </w:r>
            <w:r w:rsidR="1EC503D2" w:rsidRPr="0061465A">
              <w:rPr>
                <w:rFonts w:eastAsiaTheme="minorEastAsia"/>
                <w:sz w:val="20"/>
                <w:szCs w:val="20"/>
              </w:rPr>
              <w:t>e</w:t>
            </w:r>
            <w:r w:rsidR="00D41752" w:rsidRPr="0061465A">
              <w:rPr>
                <w:rFonts w:eastAsiaTheme="minorEastAsia"/>
                <w:sz w:val="20"/>
                <w:szCs w:val="20"/>
              </w:rPr>
              <w:t xml:space="preserve"> </w:t>
            </w:r>
            <w:r w:rsidR="00806FBE" w:rsidRPr="0061465A">
              <w:rPr>
                <w:rFonts w:eastAsiaTheme="minorEastAsia"/>
                <w:sz w:val="20"/>
                <w:szCs w:val="20"/>
              </w:rPr>
              <w:t xml:space="preserve">próbek </w:t>
            </w:r>
            <w:r w:rsidR="0051239F" w:rsidRPr="0061465A">
              <w:rPr>
                <w:rFonts w:eastAsiaTheme="minorEastAsia"/>
                <w:sz w:val="20"/>
                <w:szCs w:val="20"/>
              </w:rPr>
              <w:t>kolorów przed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podpisaniem umowy</w:t>
            </w:r>
          </w:p>
        </w:tc>
        <w:tc>
          <w:tcPr>
            <w:tcW w:w="1842" w:type="dxa"/>
            <w:vAlign w:val="center"/>
          </w:tcPr>
          <w:p w14:paraId="778FCFDB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453EAA5E" w14:textId="77777777" w:rsidTr="7790624E">
        <w:tc>
          <w:tcPr>
            <w:tcW w:w="1319" w:type="dxa"/>
            <w:vMerge/>
            <w:vAlign w:val="center"/>
          </w:tcPr>
          <w:p w14:paraId="6511B3E6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32F78DF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F3D0456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2DC44DC" w14:textId="76BB2229" w:rsidR="00806FBE" w:rsidRPr="0061465A" w:rsidRDefault="00806FBE" w:rsidP="00A41F08">
            <w:pPr>
              <w:rPr>
                <w:rFonts w:eastAsiaTheme="minorEastAsia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Gwarancja: Min. 24 miesiące</w:t>
            </w:r>
          </w:p>
        </w:tc>
        <w:tc>
          <w:tcPr>
            <w:tcW w:w="1842" w:type="dxa"/>
            <w:vAlign w:val="center"/>
          </w:tcPr>
          <w:p w14:paraId="374AA23C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16CF4FC8" w14:textId="77777777" w:rsidTr="7790624E">
        <w:tc>
          <w:tcPr>
            <w:tcW w:w="1319" w:type="dxa"/>
            <w:vMerge/>
            <w:vAlign w:val="center"/>
          </w:tcPr>
          <w:p w14:paraId="73389257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C52FF80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720C0EA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E95D508" w14:textId="1493CA4F" w:rsidR="00806FBE" w:rsidRPr="0061465A" w:rsidRDefault="00806FBE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Termin re</w:t>
            </w:r>
            <w:r w:rsidR="008F11DA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alizacji 4 tygodnie od podpisania umowy</w:t>
            </w:r>
          </w:p>
        </w:tc>
        <w:tc>
          <w:tcPr>
            <w:tcW w:w="1842" w:type="dxa"/>
            <w:vAlign w:val="center"/>
          </w:tcPr>
          <w:p w14:paraId="151A6FD9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7EB025DF" w14:textId="77777777" w:rsidTr="7790624E">
        <w:tc>
          <w:tcPr>
            <w:tcW w:w="1319" w:type="dxa"/>
            <w:vMerge w:val="restart"/>
            <w:vAlign w:val="center"/>
          </w:tcPr>
          <w:p w14:paraId="53681ACC" w14:textId="305A7448" w:rsidR="00806FBE" w:rsidRPr="0061465A" w:rsidRDefault="00806FBE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 xml:space="preserve"> Część 5</w:t>
            </w:r>
          </w:p>
        </w:tc>
        <w:tc>
          <w:tcPr>
            <w:tcW w:w="2504" w:type="dxa"/>
            <w:vMerge w:val="restart"/>
            <w:vAlign w:val="center"/>
          </w:tcPr>
          <w:p w14:paraId="5BD8DE06" w14:textId="192BB0FF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Biurko 140x70/ pozycja nr 69</w:t>
            </w:r>
          </w:p>
        </w:tc>
        <w:tc>
          <w:tcPr>
            <w:tcW w:w="992" w:type="dxa"/>
            <w:vMerge w:val="restart"/>
            <w:vAlign w:val="center"/>
          </w:tcPr>
          <w:p w14:paraId="29CA64D2" w14:textId="3C31DB03" w:rsidR="00806FBE" w:rsidRPr="0061465A" w:rsidRDefault="00806FBE" w:rsidP="00A41F0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14:paraId="548AA18E" w14:textId="6D14D150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Wymiary zewnętrzne</w:t>
            </w:r>
            <w:del w:id="0" w:author="Filip Demby" w:date="2025-12-08T10:50:00Z" w16du:dateUtc="2025-12-08T09:50:00Z">
              <w:r w:rsidRPr="0061465A" w:rsidDel="00CD7691">
                <w:rPr>
                  <w:rFonts w:eastAsiaTheme="minorEastAsia"/>
                  <w:sz w:val="20"/>
                  <w:szCs w:val="20"/>
                </w:rPr>
                <w:delText xml:space="preserve"> </w:delText>
              </w:r>
            </w:del>
            <w:ins w:id="1" w:author="Filip Demby" w:date="2025-12-08T10:50:00Z" w16du:dateUtc="2025-12-08T09:50:00Z">
              <w:r w:rsidR="00CD7691" w:rsidRPr="0061465A">
                <w:rPr>
                  <w:rFonts w:eastAsiaTheme="minorEastAsia"/>
                  <w:sz w:val="20"/>
                  <w:szCs w:val="20"/>
                </w:rPr>
                <w:t xml:space="preserve"> </w:t>
              </w:r>
            </w:ins>
            <w:r w:rsidRPr="0061465A">
              <w:rPr>
                <w:rFonts w:eastAsiaTheme="minorEastAsia"/>
                <w:sz w:val="20"/>
                <w:szCs w:val="20"/>
              </w:rPr>
              <w:t>:Szerokość: ok. 1400 mm, Głębokość: ok. 700 mm, Wysokość: ok. 760 mm (dopuszczalne odchylenie ±10 mm)</w:t>
            </w:r>
          </w:p>
        </w:tc>
        <w:tc>
          <w:tcPr>
            <w:tcW w:w="1842" w:type="dxa"/>
            <w:vAlign w:val="center"/>
          </w:tcPr>
          <w:p w14:paraId="6564B98C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373FD259" w14:textId="77777777" w:rsidTr="7790624E">
        <w:tc>
          <w:tcPr>
            <w:tcW w:w="1319" w:type="dxa"/>
            <w:vMerge/>
            <w:vAlign w:val="center"/>
          </w:tcPr>
          <w:p w14:paraId="1D6E6E26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0847AE7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56BB440" w14:textId="77777777" w:rsidR="00806FBE" w:rsidRPr="0061465A" w:rsidRDefault="00806FBE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6FEEEE43" w14:textId="4D5E23A5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Materiał: Płyta wiórowa laminowana dwustronnie lub MDF, klasa higieniczna min. E1 lub wyższa</w:t>
            </w:r>
          </w:p>
        </w:tc>
        <w:tc>
          <w:tcPr>
            <w:tcW w:w="1842" w:type="dxa"/>
            <w:vAlign w:val="center"/>
          </w:tcPr>
          <w:p w14:paraId="3C377993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1FF3B238" w14:textId="77777777" w:rsidTr="7790624E">
        <w:tc>
          <w:tcPr>
            <w:tcW w:w="1319" w:type="dxa"/>
            <w:vMerge/>
            <w:vAlign w:val="center"/>
          </w:tcPr>
          <w:p w14:paraId="46A9E521" w14:textId="2C3394F3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EC80C69" w14:textId="55517BAF" w:rsidR="00806FBE" w:rsidRPr="0061465A" w:rsidRDefault="00806FBE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B9107C9" w14:textId="30D77934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5E49CBC" w14:textId="36410783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Grubość materiału: blat: min. 25 mm</w:t>
            </w:r>
          </w:p>
        </w:tc>
        <w:tc>
          <w:tcPr>
            <w:tcW w:w="1842" w:type="dxa"/>
            <w:vAlign w:val="center"/>
          </w:tcPr>
          <w:p w14:paraId="0E5DB5A9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39E79762" w14:textId="77777777" w:rsidTr="7790624E">
        <w:tc>
          <w:tcPr>
            <w:tcW w:w="1319" w:type="dxa"/>
            <w:vMerge/>
            <w:vAlign w:val="center"/>
          </w:tcPr>
          <w:p w14:paraId="7B81A2DB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751AE76" w14:textId="77777777" w:rsidR="00806FBE" w:rsidRPr="0061465A" w:rsidRDefault="00806FBE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39EA4EE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82A23EB" w14:textId="2C43CA00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Obrzeża: ABS min. 2 mm na frontach, min. 0,5 mm na pozostałych krawędziach</w:t>
            </w:r>
          </w:p>
        </w:tc>
        <w:tc>
          <w:tcPr>
            <w:tcW w:w="1842" w:type="dxa"/>
            <w:vAlign w:val="center"/>
          </w:tcPr>
          <w:p w14:paraId="53B09F99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05EF9099" w14:textId="77777777" w:rsidTr="7790624E">
        <w:tc>
          <w:tcPr>
            <w:tcW w:w="1319" w:type="dxa"/>
            <w:vMerge/>
            <w:vAlign w:val="center"/>
          </w:tcPr>
          <w:p w14:paraId="0ACBAD95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2CEE58D" w14:textId="77777777" w:rsidR="00806FBE" w:rsidRPr="0061465A" w:rsidRDefault="00806FBE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6492373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EE1A25C" w14:textId="1C7F7E80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Kolorystyka: Do wyboru</w:t>
            </w:r>
            <w:r w:rsidR="00EF69CD" w:rsidRPr="0061465A">
              <w:rPr>
                <w:rFonts w:eastAsiaTheme="minorEastAsia"/>
                <w:sz w:val="20"/>
                <w:szCs w:val="20"/>
              </w:rPr>
              <w:t xml:space="preserve"> Zamawiającego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z palety </w:t>
            </w:r>
            <w:r w:rsidR="006004A4" w:rsidRPr="0061465A">
              <w:rPr>
                <w:rFonts w:eastAsiaTheme="minorEastAsia"/>
                <w:sz w:val="20"/>
                <w:szCs w:val="20"/>
              </w:rPr>
              <w:t>Oferent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a, </w:t>
            </w:r>
            <w:r w:rsidR="00397A02" w:rsidRPr="0061465A">
              <w:rPr>
                <w:rFonts w:eastAsiaTheme="minorEastAsia"/>
                <w:sz w:val="20"/>
                <w:szCs w:val="20"/>
              </w:rPr>
              <w:t xml:space="preserve">do wyboru </w:t>
            </w:r>
            <w:r w:rsidRPr="0061465A">
              <w:rPr>
                <w:rFonts w:eastAsiaTheme="minorEastAsia"/>
                <w:sz w:val="20"/>
                <w:szCs w:val="20"/>
              </w:rPr>
              <w:t>min. 10 kolorów</w:t>
            </w:r>
          </w:p>
        </w:tc>
        <w:tc>
          <w:tcPr>
            <w:tcW w:w="1842" w:type="dxa"/>
            <w:vAlign w:val="center"/>
          </w:tcPr>
          <w:p w14:paraId="011E6404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57C7ABD7" w14:textId="77777777" w:rsidTr="7790624E">
        <w:tc>
          <w:tcPr>
            <w:tcW w:w="1319" w:type="dxa"/>
            <w:vMerge/>
            <w:vAlign w:val="center"/>
          </w:tcPr>
          <w:p w14:paraId="2FF48E5F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406AA40" w14:textId="77777777" w:rsidR="00806FBE" w:rsidRPr="0061465A" w:rsidRDefault="00806FBE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EBE4DFE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5C2BC9A" w14:textId="1D96C082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Konstrukcja: Stabilna, Nogi posiadają regulowaną stopę z czarnego tworzywa w zakresie do 40 mm wysokości.</w:t>
            </w:r>
          </w:p>
        </w:tc>
        <w:tc>
          <w:tcPr>
            <w:tcW w:w="1842" w:type="dxa"/>
            <w:vAlign w:val="center"/>
          </w:tcPr>
          <w:p w14:paraId="1ACA23AF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56A972FE" w14:textId="77777777" w:rsidTr="7790624E">
        <w:tc>
          <w:tcPr>
            <w:tcW w:w="1319" w:type="dxa"/>
            <w:vMerge/>
            <w:vAlign w:val="center"/>
          </w:tcPr>
          <w:p w14:paraId="2B102AF4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64CA31E" w14:textId="77777777" w:rsidR="00806FBE" w:rsidRPr="0061465A" w:rsidRDefault="00806FBE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51A6C85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1C2141E" w14:textId="73EB81E2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Stelaż lakierowany proszkowo dostępny w kolorach – Grafit RAL 7016, Alu RAL 9006, Biały RAL 9003, czarny RAL 9005</w:t>
            </w:r>
          </w:p>
        </w:tc>
        <w:tc>
          <w:tcPr>
            <w:tcW w:w="1842" w:type="dxa"/>
            <w:vAlign w:val="center"/>
          </w:tcPr>
          <w:p w14:paraId="4D8A88A8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3EE7BAA8" w14:textId="77777777" w:rsidTr="7790624E">
        <w:tc>
          <w:tcPr>
            <w:tcW w:w="1319" w:type="dxa"/>
            <w:vMerge/>
            <w:vAlign w:val="center"/>
          </w:tcPr>
          <w:p w14:paraId="47D6C587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564A9A2" w14:textId="77777777" w:rsidR="00806FBE" w:rsidRPr="0061465A" w:rsidRDefault="00806FBE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1CC5A4E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7B153DB" w14:textId="3EDE5D62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Nawisy pomiędzy nogami a blatem po 10 mm przód i tył oraz boki biurka. Nawis pomiędzy belką a blatem 32 mm przód i tył oraz boki biurka.</w:t>
            </w:r>
          </w:p>
        </w:tc>
        <w:tc>
          <w:tcPr>
            <w:tcW w:w="1842" w:type="dxa"/>
            <w:vAlign w:val="center"/>
          </w:tcPr>
          <w:p w14:paraId="58EAB327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417B54A7" w14:textId="77777777" w:rsidTr="7790624E">
        <w:tc>
          <w:tcPr>
            <w:tcW w:w="1319" w:type="dxa"/>
            <w:vMerge/>
            <w:vAlign w:val="center"/>
          </w:tcPr>
          <w:p w14:paraId="1A93C8EF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29037B1" w14:textId="77777777" w:rsidR="00806FBE" w:rsidRPr="0061465A" w:rsidRDefault="00806FBE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1B543FC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1FE0DB7" w14:textId="1D4E50C0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Biurka na stelażu ramowym nogi kwadratowe profil 50 x 50 mm.</w:t>
            </w:r>
          </w:p>
        </w:tc>
        <w:tc>
          <w:tcPr>
            <w:tcW w:w="1842" w:type="dxa"/>
            <w:vAlign w:val="center"/>
          </w:tcPr>
          <w:p w14:paraId="0A60DFEE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291FBEC4" w14:textId="77777777" w:rsidTr="7790624E">
        <w:tc>
          <w:tcPr>
            <w:tcW w:w="1319" w:type="dxa"/>
            <w:vMerge/>
            <w:vAlign w:val="center"/>
          </w:tcPr>
          <w:p w14:paraId="38AB816B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690B9B8" w14:textId="77777777" w:rsidR="00806FBE" w:rsidRPr="0061465A" w:rsidRDefault="00806FBE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9318523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BCD5986" w14:textId="2CE2A86C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Elementy ramy łączone są za pomocą trójkątnego, stalowego elementu z ząbkowanymi wypustkami</w:t>
            </w:r>
            <w:r w:rsidR="00CD7691" w:rsidRPr="0061465A">
              <w:rPr>
                <w:rFonts w:eastAsiaTheme="minorEastAsia"/>
                <w:sz w:val="20"/>
                <w:szCs w:val="20"/>
              </w:rPr>
              <w:t>,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które wchodzą w otwory montażowe ramy. Łącznik wycinany laserowo, kształtowany za pomocą giętarki numerycznej. Grubość blachy elementu montażowego 2 mm.</w:t>
            </w:r>
          </w:p>
        </w:tc>
        <w:tc>
          <w:tcPr>
            <w:tcW w:w="1842" w:type="dxa"/>
            <w:vAlign w:val="center"/>
          </w:tcPr>
          <w:p w14:paraId="2FF019EF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436D45AD" w14:textId="77777777" w:rsidTr="7790624E">
        <w:tc>
          <w:tcPr>
            <w:tcW w:w="1319" w:type="dxa"/>
            <w:vMerge/>
            <w:vAlign w:val="center"/>
          </w:tcPr>
          <w:p w14:paraId="5B8611E1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168C792" w14:textId="77777777" w:rsidR="00806FBE" w:rsidRPr="0061465A" w:rsidRDefault="00806FBE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BBCF5EB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B3315F5" w14:textId="44E7F013" w:rsidR="00806FBE" w:rsidRPr="0061465A" w:rsidRDefault="00806FBE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Wymagana deklaracja zgodności z normami PN-EN 14073-2:2006</w:t>
            </w:r>
            <w:r w:rsidR="001F4079" w:rsidRPr="0061465A">
              <w:rPr>
                <w:rFonts w:eastAsiaTheme="minorEastAsia"/>
                <w:sz w:val="20"/>
                <w:szCs w:val="20"/>
              </w:rPr>
              <w:t xml:space="preserve"> </w:t>
            </w:r>
            <w:r w:rsidR="001F4079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lub równoważne</w:t>
            </w:r>
            <w:r w:rsidRPr="0061465A">
              <w:rPr>
                <w:rFonts w:eastAsiaTheme="minorEastAsia"/>
                <w:sz w:val="20"/>
                <w:szCs w:val="20"/>
              </w:rPr>
              <w:t>, PN-EN 527-1, 2 i 3</w:t>
            </w:r>
            <w:r w:rsidR="001F4079" w:rsidRPr="0061465A">
              <w:rPr>
                <w:rFonts w:eastAsiaTheme="minorEastAsia"/>
                <w:sz w:val="20"/>
                <w:szCs w:val="20"/>
              </w:rPr>
              <w:t xml:space="preserve"> </w:t>
            </w:r>
            <w:r w:rsidR="001F4079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lub równoważne</w:t>
            </w:r>
            <w:r w:rsidR="009D7732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.</w:t>
            </w:r>
            <w:r w:rsidR="00900C75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Za równoważne uznaje się deklaracje zgodności,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01DE2CE7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06FBE" w:rsidRPr="0061465A" w14:paraId="1F0252C3" w14:textId="77777777" w:rsidTr="7790624E">
        <w:tc>
          <w:tcPr>
            <w:tcW w:w="1319" w:type="dxa"/>
            <w:vMerge/>
            <w:vAlign w:val="center"/>
          </w:tcPr>
          <w:p w14:paraId="6318C3EA" w14:textId="77777777" w:rsidR="00806FBE" w:rsidRPr="0061465A" w:rsidRDefault="00806FBE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820D75A" w14:textId="77777777" w:rsidR="00806FBE" w:rsidRPr="0061465A" w:rsidRDefault="00806FBE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EF26E64" w14:textId="77777777" w:rsidR="00806FBE" w:rsidRPr="0061465A" w:rsidRDefault="00806FBE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581ABE0" w14:textId="2A3929A4" w:rsidR="00806FBE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Możliwość dostarczenia próbek kolorów </w:t>
            </w:r>
            <w:r w:rsidR="009F0838" w:rsidRPr="0061465A">
              <w:rPr>
                <w:rFonts w:eastAsiaTheme="minorEastAsia"/>
                <w:sz w:val="20"/>
                <w:szCs w:val="20"/>
              </w:rPr>
              <w:t>przed podpisaniem umowy.</w:t>
            </w:r>
          </w:p>
        </w:tc>
        <w:tc>
          <w:tcPr>
            <w:tcW w:w="1842" w:type="dxa"/>
            <w:vAlign w:val="center"/>
          </w:tcPr>
          <w:p w14:paraId="7AAB7707" w14:textId="77777777" w:rsidR="00806FBE" w:rsidRPr="0061465A" w:rsidRDefault="00806FBE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F11DA" w:rsidRPr="0061465A" w14:paraId="66AAD5FD" w14:textId="77777777" w:rsidTr="7790624E">
        <w:tc>
          <w:tcPr>
            <w:tcW w:w="1319" w:type="dxa"/>
            <w:vMerge/>
            <w:vAlign w:val="center"/>
          </w:tcPr>
          <w:p w14:paraId="66F1C8D7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4B2D345" w14:textId="77777777" w:rsidR="008F11DA" w:rsidRPr="0061465A" w:rsidRDefault="008F11DA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B5FDEE0" w14:textId="77777777" w:rsidR="008F11DA" w:rsidRPr="0061465A" w:rsidRDefault="008F11DA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7F604EC" w14:textId="5B330FFC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Gwarancja minimum 24 miesiące</w:t>
            </w:r>
          </w:p>
        </w:tc>
        <w:tc>
          <w:tcPr>
            <w:tcW w:w="1842" w:type="dxa"/>
            <w:vAlign w:val="center"/>
          </w:tcPr>
          <w:p w14:paraId="6427D1DC" w14:textId="77777777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F11DA" w:rsidRPr="0061465A" w14:paraId="75BEA21B" w14:textId="77777777" w:rsidTr="7790624E">
        <w:tc>
          <w:tcPr>
            <w:tcW w:w="1319" w:type="dxa"/>
            <w:vMerge/>
            <w:vAlign w:val="center"/>
          </w:tcPr>
          <w:p w14:paraId="6308C7D0" w14:textId="0471945E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2E65C9D" w14:textId="0F76B2F2" w:rsidR="008F11DA" w:rsidRPr="0061465A" w:rsidRDefault="008F11DA" w:rsidP="00A41F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A7BDC03" w14:textId="2E9E718B" w:rsidR="008F11DA" w:rsidRPr="0061465A" w:rsidRDefault="008F11DA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CB424EC" w14:textId="0CE79F77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Termin realizacji 4 tygodnie od podpisania umowy</w:t>
            </w:r>
          </w:p>
        </w:tc>
        <w:tc>
          <w:tcPr>
            <w:tcW w:w="1842" w:type="dxa"/>
            <w:vAlign w:val="center"/>
          </w:tcPr>
          <w:p w14:paraId="65F956A9" w14:textId="77777777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F11DA" w:rsidRPr="0061465A" w14:paraId="0A129BEE" w14:textId="77777777" w:rsidTr="7790624E">
        <w:trPr>
          <w:trHeight w:val="246"/>
        </w:trPr>
        <w:tc>
          <w:tcPr>
            <w:tcW w:w="1319" w:type="dxa"/>
            <w:vMerge w:val="restart"/>
            <w:vAlign w:val="center"/>
          </w:tcPr>
          <w:p w14:paraId="272B74BC" w14:textId="2DC51A5B" w:rsidR="008F11DA" w:rsidRPr="0061465A" w:rsidRDefault="008F11DA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lastRenderedPageBreak/>
              <w:t xml:space="preserve"> Część 6</w:t>
            </w:r>
          </w:p>
        </w:tc>
        <w:tc>
          <w:tcPr>
            <w:tcW w:w="2504" w:type="dxa"/>
            <w:vMerge w:val="restart"/>
            <w:vAlign w:val="center"/>
          </w:tcPr>
          <w:p w14:paraId="492A0A97" w14:textId="7D90CEE6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Biurko 140x70 z blendą/ pozycja nr 70</w:t>
            </w:r>
          </w:p>
        </w:tc>
        <w:tc>
          <w:tcPr>
            <w:tcW w:w="992" w:type="dxa"/>
            <w:vMerge w:val="restart"/>
            <w:vAlign w:val="center"/>
          </w:tcPr>
          <w:p w14:paraId="6CE528D5" w14:textId="375E5673" w:rsidR="008F11DA" w:rsidRPr="0061465A" w:rsidRDefault="008F11DA" w:rsidP="00A41F0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14:paraId="2E5C5563" w14:textId="3006D68A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Wymiary zewnętrzne:</w:t>
            </w:r>
            <w:r w:rsidR="00CD7691" w:rsidRPr="0061465A">
              <w:rPr>
                <w:rFonts w:eastAsiaTheme="minorEastAsia"/>
                <w:sz w:val="20"/>
                <w:szCs w:val="20"/>
              </w:rPr>
              <w:t xml:space="preserve"> </w:t>
            </w:r>
            <w:r w:rsidRPr="0061465A">
              <w:rPr>
                <w:rFonts w:eastAsiaTheme="minorEastAsia"/>
                <w:sz w:val="20"/>
                <w:szCs w:val="20"/>
              </w:rPr>
              <w:t>Szerokość: ok. 1400 mm, Głębokość: ok. 700 mm, Wysokość: ok. 760 mm (dopuszczalne odchylenie ±10 mm)</w:t>
            </w:r>
          </w:p>
        </w:tc>
        <w:tc>
          <w:tcPr>
            <w:tcW w:w="1842" w:type="dxa"/>
            <w:vAlign w:val="center"/>
          </w:tcPr>
          <w:p w14:paraId="274480EC" w14:textId="77777777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F11DA" w:rsidRPr="0061465A" w14:paraId="0D7F4BE3" w14:textId="77777777" w:rsidTr="7790624E">
        <w:trPr>
          <w:trHeight w:val="246"/>
        </w:trPr>
        <w:tc>
          <w:tcPr>
            <w:tcW w:w="1319" w:type="dxa"/>
            <w:vMerge/>
            <w:vAlign w:val="center"/>
          </w:tcPr>
          <w:p w14:paraId="38DCC3F5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8567290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775A8A5" w14:textId="77777777" w:rsidR="008F11DA" w:rsidRPr="0061465A" w:rsidRDefault="008F11DA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77D3B3D4" w14:textId="11A142FB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Materiał: Płyta wiórowa laminowana dwustronnie lub MDF, klasa higieniczna min. E1 lub wyższa</w:t>
            </w:r>
          </w:p>
        </w:tc>
        <w:tc>
          <w:tcPr>
            <w:tcW w:w="1842" w:type="dxa"/>
            <w:vAlign w:val="center"/>
          </w:tcPr>
          <w:p w14:paraId="0FA6CFD1" w14:textId="77777777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F11DA" w:rsidRPr="0061465A" w14:paraId="662DB6F0" w14:textId="77777777" w:rsidTr="7790624E">
        <w:trPr>
          <w:trHeight w:val="246"/>
        </w:trPr>
        <w:tc>
          <w:tcPr>
            <w:tcW w:w="1319" w:type="dxa"/>
            <w:vMerge/>
            <w:vAlign w:val="center"/>
          </w:tcPr>
          <w:p w14:paraId="082870DA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27E2082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BB1CF61" w14:textId="77777777" w:rsidR="008F11DA" w:rsidRPr="0061465A" w:rsidRDefault="008F11DA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F6D7FE6" w14:textId="7293524D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Grubość materiału: blat: min. 25 mm</w:t>
            </w:r>
          </w:p>
        </w:tc>
        <w:tc>
          <w:tcPr>
            <w:tcW w:w="1842" w:type="dxa"/>
            <w:vAlign w:val="center"/>
          </w:tcPr>
          <w:p w14:paraId="66D07537" w14:textId="77777777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F11DA" w:rsidRPr="0061465A" w14:paraId="2404352A" w14:textId="77777777" w:rsidTr="7790624E">
        <w:trPr>
          <w:trHeight w:val="246"/>
        </w:trPr>
        <w:tc>
          <w:tcPr>
            <w:tcW w:w="1319" w:type="dxa"/>
            <w:vMerge/>
            <w:vAlign w:val="center"/>
          </w:tcPr>
          <w:p w14:paraId="6DB31E80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BA5F8C2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944DF73" w14:textId="77777777" w:rsidR="008F11DA" w:rsidRPr="0061465A" w:rsidRDefault="008F11DA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23D28B9" w14:textId="18C939E1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Obrzeża: ABS min. 2 mm na frontach, min. 0,5 mm na pozostałych krawędziach</w:t>
            </w:r>
          </w:p>
        </w:tc>
        <w:tc>
          <w:tcPr>
            <w:tcW w:w="1842" w:type="dxa"/>
            <w:vAlign w:val="center"/>
          </w:tcPr>
          <w:p w14:paraId="5F503B6A" w14:textId="77777777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F11DA" w:rsidRPr="0061465A" w14:paraId="14A9E9C9" w14:textId="77777777" w:rsidTr="7790624E">
        <w:trPr>
          <w:trHeight w:val="246"/>
        </w:trPr>
        <w:tc>
          <w:tcPr>
            <w:tcW w:w="1319" w:type="dxa"/>
            <w:vMerge/>
            <w:vAlign w:val="center"/>
          </w:tcPr>
          <w:p w14:paraId="004EE82D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E2DAFA1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9B7B6E9" w14:textId="77777777" w:rsidR="008F11DA" w:rsidRPr="0061465A" w:rsidRDefault="008F11DA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47F107CC" w14:textId="70A9BC34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Kolorystyka: Do wyboru</w:t>
            </w:r>
            <w:r w:rsidR="00EF69CD" w:rsidRPr="0061465A">
              <w:rPr>
                <w:rFonts w:eastAsiaTheme="minorEastAsia"/>
                <w:sz w:val="20"/>
                <w:szCs w:val="20"/>
              </w:rPr>
              <w:t xml:space="preserve"> Zamawiającego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z palety </w:t>
            </w:r>
            <w:r w:rsidR="006004A4" w:rsidRPr="0061465A">
              <w:rPr>
                <w:rFonts w:eastAsiaTheme="minorEastAsia"/>
                <w:sz w:val="20"/>
                <w:szCs w:val="20"/>
              </w:rPr>
              <w:t>Oferent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a, </w:t>
            </w:r>
            <w:r w:rsidR="00397A02" w:rsidRPr="0061465A">
              <w:rPr>
                <w:rFonts w:eastAsiaTheme="minorEastAsia"/>
                <w:sz w:val="20"/>
                <w:szCs w:val="20"/>
              </w:rPr>
              <w:t xml:space="preserve">do wyboru </w:t>
            </w:r>
            <w:r w:rsidRPr="0061465A">
              <w:rPr>
                <w:rFonts w:eastAsiaTheme="minorEastAsia"/>
                <w:sz w:val="20"/>
                <w:szCs w:val="20"/>
              </w:rPr>
              <w:t>min. 10 kolorów</w:t>
            </w:r>
          </w:p>
        </w:tc>
        <w:tc>
          <w:tcPr>
            <w:tcW w:w="1842" w:type="dxa"/>
            <w:vAlign w:val="center"/>
          </w:tcPr>
          <w:p w14:paraId="04C50052" w14:textId="77777777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F11DA" w:rsidRPr="0061465A" w14:paraId="5A44A3B0" w14:textId="77777777" w:rsidTr="7790624E">
        <w:trPr>
          <w:trHeight w:val="246"/>
        </w:trPr>
        <w:tc>
          <w:tcPr>
            <w:tcW w:w="1319" w:type="dxa"/>
            <w:vMerge/>
            <w:vAlign w:val="center"/>
          </w:tcPr>
          <w:p w14:paraId="1174DBBB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B1E4FFA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4EF08C1" w14:textId="77777777" w:rsidR="008F11DA" w:rsidRPr="0061465A" w:rsidRDefault="008F11DA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12FB346" w14:textId="6B14AD95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Konstrukcja: Stabilna, Nogi posiadają regulowaną stopę z czarnego tworzywa w zakresie do 40 mm wysokości.</w:t>
            </w:r>
          </w:p>
        </w:tc>
        <w:tc>
          <w:tcPr>
            <w:tcW w:w="1842" w:type="dxa"/>
            <w:vAlign w:val="center"/>
          </w:tcPr>
          <w:p w14:paraId="5DFD5221" w14:textId="77777777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F11DA" w:rsidRPr="0061465A" w14:paraId="3D601B6A" w14:textId="77777777" w:rsidTr="7790624E">
        <w:trPr>
          <w:trHeight w:val="246"/>
        </w:trPr>
        <w:tc>
          <w:tcPr>
            <w:tcW w:w="1319" w:type="dxa"/>
            <w:vMerge/>
            <w:vAlign w:val="center"/>
          </w:tcPr>
          <w:p w14:paraId="5DAE1048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9B394A9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95B16EB" w14:textId="77777777" w:rsidR="008F11DA" w:rsidRPr="0061465A" w:rsidRDefault="008F11DA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68B3B92" w14:textId="11614AEC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Stelaż lakierowany proszkowo dostępny w kolorach – Grafit RAL 7016, Alu RAL 9006, Biały RAL 9003, czarny RAL 9005</w:t>
            </w:r>
          </w:p>
        </w:tc>
        <w:tc>
          <w:tcPr>
            <w:tcW w:w="1842" w:type="dxa"/>
            <w:vAlign w:val="center"/>
          </w:tcPr>
          <w:p w14:paraId="16790FCE" w14:textId="77777777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F11DA" w:rsidRPr="0061465A" w14:paraId="09877CD2" w14:textId="77777777" w:rsidTr="7790624E">
        <w:trPr>
          <w:trHeight w:val="246"/>
        </w:trPr>
        <w:tc>
          <w:tcPr>
            <w:tcW w:w="1319" w:type="dxa"/>
            <w:vMerge/>
            <w:vAlign w:val="center"/>
          </w:tcPr>
          <w:p w14:paraId="0603BA5E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8116510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E5F0A81" w14:textId="77777777" w:rsidR="008F11DA" w:rsidRPr="0061465A" w:rsidRDefault="008F11DA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F22BBBA" w14:textId="1B2E97BD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Nawisy pomiędzy nogami a blatem po 10 mm przód i tył oraz boki biurka. Nawis pomiędzy belką a blatem 32 mm przód i tył oraz boki biurka.</w:t>
            </w:r>
          </w:p>
        </w:tc>
        <w:tc>
          <w:tcPr>
            <w:tcW w:w="1842" w:type="dxa"/>
            <w:vAlign w:val="center"/>
          </w:tcPr>
          <w:p w14:paraId="42887F46" w14:textId="77777777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F11DA" w:rsidRPr="0061465A" w14:paraId="5486727B" w14:textId="77777777" w:rsidTr="7790624E">
        <w:trPr>
          <w:trHeight w:val="246"/>
        </w:trPr>
        <w:tc>
          <w:tcPr>
            <w:tcW w:w="1319" w:type="dxa"/>
            <w:vMerge/>
            <w:vAlign w:val="center"/>
          </w:tcPr>
          <w:p w14:paraId="08008E3D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85D7787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4BF46D1" w14:textId="77777777" w:rsidR="008F11DA" w:rsidRPr="0061465A" w:rsidRDefault="008F11DA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90C926C" w14:textId="657FE627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Biurka na stelażu ramowym nogi kwadratowe profil 50 x 50 mm.</w:t>
            </w:r>
          </w:p>
        </w:tc>
        <w:tc>
          <w:tcPr>
            <w:tcW w:w="1842" w:type="dxa"/>
            <w:vAlign w:val="center"/>
          </w:tcPr>
          <w:p w14:paraId="025A128E" w14:textId="77777777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F11DA" w:rsidRPr="0061465A" w14:paraId="161981B7" w14:textId="77777777" w:rsidTr="7790624E">
        <w:trPr>
          <w:trHeight w:val="246"/>
        </w:trPr>
        <w:tc>
          <w:tcPr>
            <w:tcW w:w="1319" w:type="dxa"/>
            <w:vMerge/>
            <w:vAlign w:val="center"/>
          </w:tcPr>
          <w:p w14:paraId="512B26C9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F7BBF10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95DC50B" w14:textId="77777777" w:rsidR="008F11DA" w:rsidRPr="0061465A" w:rsidRDefault="008F11DA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D5D1721" w14:textId="5C83EA98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Elementy ramy łączone są za pomocą trójkątnego, stalowego elementu z ząbkowanymi wypustkami</w:t>
            </w:r>
            <w:r w:rsidR="00CD7691" w:rsidRPr="0061465A">
              <w:rPr>
                <w:rFonts w:eastAsiaTheme="minorEastAsia"/>
                <w:sz w:val="20"/>
                <w:szCs w:val="20"/>
              </w:rPr>
              <w:t>,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które wchodzą w otwory montażowe ramy. Łącznik wycinany laserowo, kształtowany za pomocą giętarki numerycznej. Grubość blachy elementu montażowego 2 mm.</w:t>
            </w:r>
          </w:p>
        </w:tc>
        <w:tc>
          <w:tcPr>
            <w:tcW w:w="1842" w:type="dxa"/>
            <w:vAlign w:val="center"/>
          </w:tcPr>
          <w:p w14:paraId="674D288C" w14:textId="77777777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F11DA" w:rsidRPr="0061465A" w14:paraId="3ECB1FCF" w14:textId="77777777" w:rsidTr="7790624E">
        <w:trPr>
          <w:trHeight w:val="246"/>
        </w:trPr>
        <w:tc>
          <w:tcPr>
            <w:tcW w:w="1319" w:type="dxa"/>
            <w:vMerge/>
            <w:vAlign w:val="center"/>
          </w:tcPr>
          <w:p w14:paraId="4D5D89E6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8800B28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338C5C4" w14:textId="77777777" w:rsidR="008F11DA" w:rsidRPr="0061465A" w:rsidRDefault="008F11DA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407A794" w14:textId="119020D8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  <w:t>Panel dolny frontowy do biurka, o wymiarach: szerokość dopasowana do szerokości    wysokość zawarta w przedziale 340-370 mm. Krawędź dolna panelu na poziomie 340-370 mm od podłoża.</w:t>
            </w:r>
          </w:p>
        </w:tc>
        <w:tc>
          <w:tcPr>
            <w:tcW w:w="1842" w:type="dxa"/>
            <w:vAlign w:val="center"/>
          </w:tcPr>
          <w:p w14:paraId="24B4952A" w14:textId="77777777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F11DA" w:rsidRPr="0061465A" w14:paraId="0F9F82A0" w14:textId="77777777" w:rsidTr="7790624E">
        <w:trPr>
          <w:trHeight w:val="246"/>
        </w:trPr>
        <w:tc>
          <w:tcPr>
            <w:tcW w:w="1319" w:type="dxa"/>
            <w:vMerge/>
            <w:vAlign w:val="center"/>
          </w:tcPr>
          <w:p w14:paraId="41F4A23B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1008C78" w14:textId="77777777" w:rsidR="008F11DA" w:rsidRPr="0061465A" w:rsidRDefault="008F11DA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D19CC08" w14:textId="77777777" w:rsidR="008F11DA" w:rsidRPr="0061465A" w:rsidRDefault="008F11DA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1B53317" w14:textId="406409B2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Wymagana deklaracja zgodności z normami PN-EN 14073-2:2006</w:t>
            </w:r>
            <w:r w:rsidR="00E57FC0" w:rsidRPr="0061465A">
              <w:rPr>
                <w:rFonts w:eastAsiaTheme="minorEastAsia"/>
                <w:sz w:val="20"/>
                <w:szCs w:val="20"/>
              </w:rPr>
              <w:t xml:space="preserve"> lub równoważne</w:t>
            </w:r>
            <w:r w:rsidRPr="0061465A">
              <w:rPr>
                <w:rFonts w:eastAsiaTheme="minorEastAsia"/>
                <w:sz w:val="20"/>
                <w:szCs w:val="20"/>
              </w:rPr>
              <w:t>, PN-EN 527-1, 2 i 3</w:t>
            </w:r>
            <w:r w:rsidR="00D94066" w:rsidRPr="0061465A">
              <w:rPr>
                <w:rFonts w:eastAsiaTheme="minorEastAsia"/>
                <w:sz w:val="20"/>
                <w:szCs w:val="20"/>
              </w:rPr>
              <w:t xml:space="preserve"> lub równoważn</w:t>
            </w:r>
            <w:r w:rsidR="00E57FC0" w:rsidRPr="0061465A">
              <w:rPr>
                <w:rFonts w:eastAsiaTheme="minorEastAsia"/>
                <w:sz w:val="20"/>
                <w:szCs w:val="20"/>
              </w:rPr>
              <w:t>e</w:t>
            </w:r>
            <w:r w:rsidR="00900C75" w:rsidRPr="0061465A">
              <w:rPr>
                <w:rFonts w:eastAsiaTheme="minorEastAsia"/>
                <w:sz w:val="20"/>
                <w:szCs w:val="20"/>
              </w:rPr>
              <w:t>. Za równoważne uznaje się deklaracje zgodności,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6F75A749" w14:textId="77777777" w:rsidR="008F11DA" w:rsidRPr="0061465A" w:rsidRDefault="008F11DA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628E7" w:rsidRPr="0061465A" w14:paraId="197AA6B2" w14:textId="77777777" w:rsidTr="7790624E">
        <w:trPr>
          <w:trHeight w:val="246"/>
        </w:trPr>
        <w:tc>
          <w:tcPr>
            <w:tcW w:w="1319" w:type="dxa"/>
            <w:vMerge/>
            <w:vAlign w:val="center"/>
          </w:tcPr>
          <w:p w14:paraId="18C423DE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7A0C05C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D00528E" w14:textId="77777777" w:rsidR="00D628E7" w:rsidRPr="0061465A" w:rsidRDefault="00D628E7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06BCFDB" w14:textId="5073AEEB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Możliwość dostarczenia próbek kolorów </w:t>
            </w:r>
            <w:r w:rsidR="009F0838" w:rsidRPr="0061465A">
              <w:rPr>
                <w:rFonts w:eastAsiaTheme="minorEastAsia"/>
                <w:sz w:val="20"/>
                <w:szCs w:val="20"/>
              </w:rPr>
              <w:t>przed podpisaniem umowy.</w:t>
            </w:r>
          </w:p>
        </w:tc>
        <w:tc>
          <w:tcPr>
            <w:tcW w:w="1842" w:type="dxa"/>
            <w:vAlign w:val="center"/>
          </w:tcPr>
          <w:p w14:paraId="4311B5DD" w14:textId="77777777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628E7" w:rsidRPr="0061465A" w14:paraId="23F656A7" w14:textId="77777777" w:rsidTr="7790624E">
        <w:trPr>
          <w:trHeight w:val="246"/>
        </w:trPr>
        <w:tc>
          <w:tcPr>
            <w:tcW w:w="1319" w:type="dxa"/>
            <w:vMerge/>
            <w:vAlign w:val="center"/>
          </w:tcPr>
          <w:p w14:paraId="0C067310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E78E994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FA5B885" w14:textId="77777777" w:rsidR="00D628E7" w:rsidRPr="0061465A" w:rsidRDefault="00D628E7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3A49392" w14:textId="5333745B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Gwarancja minimum 24 miesiące</w:t>
            </w:r>
          </w:p>
        </w:tc>
        <w:tc>
          <w:tcPr>
            <w:tcW w:w="1842" w:type="dxa"/>
            <w:vAlign w:val="center"/>
          </w:tcPr>
          <w:p w14:paraId="5BBE05EE" w14:textId="77777777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628E7" w:rsidRPr="0061465A" w14:paraId="19F9CC8C" w14:textId="77777777" w:rsidTr="7790624E">
        <w:trPr>
          <w:trHeight w:val="246"/>
        </w:trPr>
        <w:tc>
          <w:tcPr>
            <w:tcW w:w="1319" w:type="dxa"/>
            <w:vMerge/>
            <w:vAlign w:val="center"/>
          </w:tcPr>
          <w:p w14:paraId="6ED9DD82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713BD16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B49CE63" w14:textId="77777777" w:rsidR="00D628E7" w:rsidRPr="0061465A" w:rsidRDefault="00D628E7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97F53D4" w14:textId="04E04EC4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Termin realizacji 4 tygodnie od podpisania umowy</w:t>
            </w:r>
          </w:p>
        </w:tc>
        <w:tc>
          <w:tcPr>
            <w:tcW w:w="1842" w:type="dxa"/>
            <w:vAlign w:val="center"/>
          </w:tcPr>
          <w:p w14:paraId="14BFB7C5" w14:textId="77777777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628E7" w:rsidRPr="0061465A" w14:paraId="33828833" w14:textId="77777777" w:rsidTr="7790624E">
        <w:trPr>
          <w:trHeight w:val="48"/>
        </w:trPr>
        <w:tc>
          <w:tcPr>
            <w:tcW w:w="1319" w:type="dxa"/>
            <w:vMerge w:val="restart"/>
            <w:vAlign w:val="center"/>
          </w:tcPr>
          <w:p w14:paraId="3ECD9504" w14:textId="31AFE458" w:rsidR="00D628E7" w:rsidRPr="0061465A" w:rsidRDefault="00D628E7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 xml:space="preserve"> Część 7</w:t>
            </w:r>
          </w:p>
        </w:tc>
        <w:tc>
          <w:tcPr>
            <w:tcW w:w="2504" w:type="dxa"/>
            <w:vMerge w:val="restart"/>
            <w:vAlign w:val="center"/>
          </w:tcPr>
          <w:p w14:paraId="6FDA878D" w14:textId="43D7D950" w:rsidR="00D628E7" w:rsidRPr="0061465A" w:rsidRDefault="00D628E7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Biurko 120x60/ pozycja nr 71</w:t>
            </w:r>
          </w:p>
        </w:tc>
        <w:tc>
          <w:tcPr>
            <w:tcW w:w="992" w:type="dxa"/>
            <w:vMerge w:val="restart"/>
            <w:vAlign w:val="center"/>
          </w:tcPr>
          <w:p w14:paraId="2D8F28E8" w14:textId="4AB8A7A1" w:rsidR="00D628E7" w:rsidRPr="0061465A" w:rsidRDefault="00D628E7" w:rsidP="00A41F08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946" w:type="dxa"/>
            <w:vAlign w:val="center"/>
          </w:tcPr>
          <w:p w14:paraId="68210958" w14:textId="5DA5CED8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Wymiary zewnętrzne</w:t>
            </w:r>
            <w:r w:rsidR="00CD7691" w:rsidRPr="0061465A">
              <w:rPr>
                <w:rFonts w:eastAsiaTheme="minorEastAsia"/>
                <w:sz w:val="20"/>
                <w:szCs w:val="20"/>
              </w:rPr>
              <w:t>: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Szerokość: ok. 1200 mm, Głębokość: ok. 600 mm, Wysokość: ok. 760 mm (dopuszczalne odchylenie ±10 mm)</w:t>
            </w:r>
          </w:p>
        </w:tc>
        <w:tc>
          <w:tcPr>
            <w:tcW w:w="1842" w:type="dxa"/>
            <w:vAlign w:val="center"/>
          </w:tcPr>
          <w:p w14:paraId="56707698" w14:textId="77777777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628E7" w:rsidRPr="0061465A" w14:paraId="05466E36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0D9CC280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1DE680A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C4A22AB" w14:textId="77777777" w:rsidR="00D628E7" w:rsidRPr="0061465A" w:rsidRDefault="00D628E7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2320EE90" w14:textId="331C59E3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Materiał: Płyta wiórowa laminowana dwustronnie lub MDF, klasa higieniczna min. E1 lub wyższa</w:t>
            </w:r>
          </w:p>
        </w:tc>
        <w:tc>
          <w:tcPr>
            <w:tcW w:w="1842" w:type="dxa"/>
            <w:vAlign w:val="center"/>
          </w:tcPr>
          <w:p w14:paraId="416CC821" w14:textId="77777777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628E7" w:rsidRPr="0061465A" w14:paraId="027EAC84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79FEC762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E33FC87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B6B9FAE" w14:textId="77777777" w:rsidR="00D628E7" w:rsidRPr="0061465A" w:rsidRDefault="00D628E7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AD9D1D8" w14:textId="61B11A20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Grubość materiału: blat: min. 25 mm</w:t>
            </w:r>
          </w:p>
        </w:tc>
        <w:tc>
          <w:tcPr>
            <w:tcW w:w="1842" w:type="dxa"/>
            <w:vAlign w:val="center"/>
          </w:tcPr>
          <w:p w14:paraId="31541A38" w14:textId="77777777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628E7" w:rsidRPr="0061465A" w14:paraId="3B4ED384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50ACF315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5F65024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56D2196" w14:textId="77777777" w:rsidR="00D628E7" w:rsidRPr="0061465A" w:rsidRDefault="00D628E7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6AE4D48" w14:textId="62443476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Obrzeża: ABS min. 2 mm na frontach, min. 0,5 mm na pozostałych krawędziach</w:t>
            </w:r>
          </w:p>
        </w:tc>
        <w:tc>
          <w:tcPr>
            <w:tcW w:w="1842" w:type="dxa"/>
            <w:vAlign w:val="center"/>
          </w:tcPr>
          <w:p w14:paraId="47D7C289" w14:textId="77777777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628E7" w:rsidRPr="0061465A" w14:paraId="044029CD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5A154F4F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E907A2A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7AB8FC1" w14:textId="77777777" w:rsidR="00D628E7" w:rsidRPr="0061465A" w:rsidRDefault="00D628E7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5BB68134" w14:textId="15EBDC76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Kolorystyka: Do wyboru</w:t>
            </w:r>
            <w:r w:rsidR="00EF69CD" w:rsidRPr="0061465A">
              <w:rPr>
                <w:rFonts w:eastAsiaTheme="minorEastAsia"/>
                <w:sz w:val="20"/>
                <w:szCs w:val="20"/>
              </w:rPr>
              <w:t xml:space="preserve"> Zamawiającego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z palety </w:t>
            </w:r>
            <w:r w:rsidR="006004A4" w:rsidRPr="0061465A">
              <w:rPr>
                <w:rFonts w:eastAsiaTheme="minorEastAsia"/>
                <w:sz w:val="20"/>
                <w:szCs w:val="20"/>
              </w:rPr>
              <w:t>Oferent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a, </w:t>
            </w:r>
            <w:r w:rsidR="007C3763" w:rsidRPr="0061465A">
              <w:rPr>
                <w:rFonts w:eastAsiaTheme="minorEastAsia"/>
                <w:sz w:val="20"/>
                <w:szCs w:val="20"/>
              </w:rPr>
              <w:t xml:space="preserve">do wyboru </w:t>
            </w:r>
            <w:r w:rsidRPr="0061465A">
              <w:rPr>
                <w:rFonts w:eastAsiaTheme="minorEastAsia"/>
                <w:sz w:val="20"/>
                <w:szCs w:val="20"/>
              </w:rPr>
              <w:t>min. 10 kolorów</w:t>
            </w:r>
          </w:p>
        </w:tc>
        <w:tc>
          <w:tcPr>
            <w:tcW w:w="1842" w:type="dxa"/>
            <w:vAlign w:val="center"/>
          </w:tcPr>
          <w:p w14:paraId="03879A89" w14:textId="77777777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628E7" w:rsidRPr="0061465A" w14:paraId="52DB1C4B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2C906182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9F98F5E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5FDEC81" w14:textId="77777777" w:rsidR="00D628E7" w:rsidRPr="0061465A" w:rsidRDefault="00D628E7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966E528" w14:textId="4BD8E7FE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Konstrukcja: Stabilna, Nogi posiadają regulowaną stopę z czarnego tworzywa w zakresie do 40 mm wysokości.</w:t>
            </w:r>
          </w:p>
        </w:tc>
        <w:tc>
          <w:tcPr>
            <w:tcW w:w="1842" w:type="dxa"/>
            <w:vAlign w:val="center"/>
          </w:tcPr>
          <w:p w14:paraId="2B7216A2" w14:textId="77777777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628E7" w:rsidRPr="0061465A" w14:paraId="6785D296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3AD9421D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BCA1659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2C81691" w14:textId="77777777" w:rsidR="00D628E7" w:rsidRPr="0061465A" w:rsidRDefault="00D628E7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116A864" w14:textId="624076B9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Stelaż lakierowany proszkowo dostępny w</w:t>
            </w:r>
            <w:r w:rsidR="00956F43" w:rsidRPr="0061465A">
              <w:rPr>
                <w:rFonts w:eastAsiaTheme="minorEastAsia"/>
                <w:sz w:val="20"/>
                <w:szCs w:val="20"/>
              </w:rPr>
              <w:t xml:space="preserve"> </w:t>
            </w:r>
            <w:r w:rsidRPr="0061465A">
              <w:rPr>
                <w:rFonts w:eastAsiaTheme="minorEastAsia"/>
                <w:sz w:val="20"/>
                <w:szCs w:val="20"/>
              </w:rPr>
              <w:t>kolorach – Grafit RAL 7016, Alu RAL 9006, Biały RAL 9003, czarny RAL 9005</w:t>
            </w:r>
          </w:p>
        </w:tc>
        <w:tc>
          <w:tcPr>
            <w:tcW w:w="1842" w:type="dxa"/>
            <w:vAlign w:val="center"/>
          </w:tcPr>
          <w:p w14:paraId="3D46FDDD" w14:textId="77777777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628E7" w:rsidRPr="0061465A" w14:paraId="1B4345B1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13ECB364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AAAB035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136D9E5" w14:textId="77777777" w:rsidR="00D628E7" w:rsidRPr="0061465A" w:rsidRDefault="00D628E7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051C464" w14:textId="16E1EBA8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Nawisy pomiędzy nogami a blatem po 10 mm przód i tył oraz boki biurka. Nawis pomiędzy belką a blatem 32 mm przód i tył oraz boki biurka.</w:t>
            </w:r>
          </w:p>
        </w:tc>
        <w:tc>
          <w:tcPr>
            <w:tcW w:w="1842" w:type="dxa"/>
            <w:vAlign w:val="center"/>
          </w:tcPr>
          <w:p w14:paraId="4BE7EB86" w14:textId="77777777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628E7" w:rsidRPr="0061465A" w14:paraId="3001ABD3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7ED55689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965D1A9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2291F08" w14:textId="77777777" w:rsidR="00D628E7" w:rsidRPr="0061465A" w:rsidRDefault="00D628E7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E983930" w14:textId="741A36F6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Biurka na stelażu ramowym nogi kwadratowe profil 50 x 50 mm.</w:t>
            </w:r>
          </w:p>
        </w:tc>
        <w:tc>
          <w:tcPr>
            <w:tcW w:w="1842" w:type="dxa"/>
            <w:vAlign w:val="center"/>
          </w:tcPr>
          <w:p w14:paraId="60D6EAFC" w14:textId="77777777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628E7" w:rsidRPr="0061465A" w14:paraId="2F5FA28E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4B29952B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54C7275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0CFB232" w14:textId="77777777" w:rsidR="00D628E7" w:rsidRPr="0061465A" w:rsidRDefault="00D628E7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AF3EAC7" w14:textId="3CFD2456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Elementy ramy łączone są za pomocą trójkątnego, stalowego elementu z ząbkowanymi wypustkami</w:t>
            </w:r>
            <w:r w:rsidR="00CD7691" w:rsidRPr="0061465A">
              <w:rPr>
                <w:rFonts w:eastAsiaTheme="minorEastAsia"/>
                <w:sz w:val="20"/>
                <w:szCs w:val="20"/>
              </w:rPr>
              <w:t>,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które wchodzą w otwory montażowe ramy. Łącznik wycinany laserowo, kształtowany za pomocą giętarki numerycznej. Grubość blachy elementu montażowego 2 mm.</w:t>
            </w:r>
          </w:p>
        </w:tc>
        <w:tc>
          <w:tcPr>
            <w:tcW w:w="1842" w:type="dxa"/>
            <w:vAlign w:val="center"/>
          </w:tcPr>
          <w:p w14:paraId="6A829A20" w14:textId="77777777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628E7" w:rsidRPr="0061465A" w14:paraId="627C9628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02EBEEC4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0338C20" w14:textId="77777777" w:rsidR="00D628E7" w:rsidRPr="0061465A" w:rsidRDefault="00D628E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49386F0" w14:textId="77777777" w:rsidR="00D628E7" w:rsidRPr="0061465A" w:rsidRDefault="00D628E7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AAC7176" w14:textId="574ED3FC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Wymagana deklaracja zgodności z normami. PN-EN 14073-2:2006</w:t>
            </w:r>
            <w:r w:rsidR="00956F43" w:rsidRPr="0061465A">
              <w:rPr>
                <w:rFonts w:eastAsiaTheme="minorEastAsia"/>
                <w:sz w:val="20"/>
                <w:szCs w:val="20"/>
              </w:rPr>
              <w:t xml:space="preserve"> lub równo</w:t>
            </w:r>
            <w:r w:rsidR="00861590" w:rsidRPr="0061465A">
              <w:rPr>
                <w:rFonts w:eastAsiaTheme="minorEastAsia"/>
                <w:sz w:val="20"/>
                <w:szCs w:val="20"/>
              </w:rPr>
              <w:t>ważne</w:t>
            </w:r>
            <w:r w:rsidRPr="0061465A">
              <w:rPr>
                <w:rFonts w:eastAsiaTheme="minorEastAsia"/>
                <w:sz w:val="20"/>
                <w:szCs w:val="20"/>
              </w:rPr>
              <w:t>, PN-EN 527-1, 2 i 3</w:t>
            </w:r>
            <w:r w:rsidR="00861590" w:rsidRPr="0061465A">
              <w:rPr>
                <w:rFonts w:eastAsiaTheme="minorEastAsia"/>
                <w:sz w:val="20"/>
                <w:szCs w:val="20"/>
              </w:rPr>
              <w:t xml:space="preserve"> lub równoważne</w:t>
            </w:r>
            <w:r w:rsidR="00956F43" w:rsidRPr="0061465A">
              <w:rPr>
                <w:rFonts w:eastAsiaTheme="minorEastAsia"/>
                <w:sz w:val="20"/>
                <w:szCs w:val="20"/>
              </w:rPr>
              <w:t xml:space="preserve">. </w:t>
            </w:r>
            <w:r w:rsidR="00BC5AF9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Za równoważne uznaje się deklaracje zgodności,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7489B89F" w14:textId="77777777" w:rsidR="00D628E7" w:rsidRPr="0061465A" w:rsidRDefault="00D628E7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97DC1" w:rsidRPr="0061465A" w14:paraId="5A340E23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506D547C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D4F0955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C25A971" w14:textId="77777777" w:rsidR="00A97DC1" w:rsidRPr="0061465A" w:rsidRDefault="00A97DC1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BE22A4B" w14:textId="008EC8FC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Możliwość dostarczenia próbek kolorów </w:t>
            </w:r>
            <w:r w:rsidR="009F0838" w:rsidRPr="0061465A">
              <w:rPr>
                <w:rFonts w:eastAsiaTheme="minorEastAsia"/>
                <w:sz w:val="20"/>
                <w:szCs w:val="20"/>
              </w:rPr>
              <w:t>przed podpisaniem umowy.</w:t>
            </w:r>
          </w:p>
        </w:tc>
        <w:tc>
          <w:tcPr>
            <w:tcW w:w="1842" w:type="dxa"/>
            <w:vAlign w:val="center"/>
          </w:tcPr>
          <w:p w14:paraId="6E7D5BB5" w14:textId="77777777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97DC1" w:rsidRPr="0061465A" w14:paraId="46BB804F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60997A09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AEB8E9F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9CB646C" w14:textId="77777777" w:rsidR="00A97DC1" w:rsidRPr="0061465A" w:rsidRDefault="00A97DC1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AD8440C" w14:textId="14785207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Gwarancja minimum 24 miesiące</w:t>
            </w:r>
          </w:p>
        </w:tc>
        <w:tc>
          <w:tcPr>
            <w:tcW w:w="1842" w:type="dxa"/>
            <w:vAlign w:val="center"/>
          </w:tcPr>
          <w:p w14:paraId="65B75EC4" w14:textId="77777777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97DC1" w:rsidRPr="0061465A" w14:paraId="1603220D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3F7ECA32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E1FA70B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F584AC2" w14:textId="77777777" w:rsidR="00A97DC1" w:rsidRPr="0061465A" w:rsidRDefault="00A97DC1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938AE66" w14:textId="16A3FA51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Termin realizacji 4 tygodnie od podpisania umowy</w:t>
            </w:r>
          </w:p>
        </w:tc>
        <w:tc>
          <w:tcPr>
            <w:tcW w:w="1842" w:type="dxa"/>
            <w:vAlign w:val="center"/>
          </w:tcPr>
          <w:p w14:paraId="2E874231" w14:textId="77777777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97DC1" w:rsidRPr="0061465A" w14:paraId="5CC455DB" w14:textId="77777777" w:rsidTr="7790624E">
        <w:trPr>
          <w:trHeight w:val="48"/>
        </w:trPr>
        <w:tc>
          <w:tcPr>
            <w:tcW w:w="1319" w:type="dxa"/>
            <w:vMerge w:val="restart"/>
            <w:vAlign w:val="center"/>
          </w:tcPr>
          <w:p w14:paraId="7EEBB8FF" w14:textId="731E904B" w:rsidR="00A97DC1" w:rsidRPr="0061465A" w:rsidRDefault="00A97DC1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Część 8</w:t>
            </w:r>
          </w:p>
        </w:tc>
        <w:tc>
          <w:tcPr>
            <w:tcW w:w="2504" w:type="dxa"/>
            <w:vMerge w:val="restart"/>
            <w:vAlign w:val="center"/>
          </w:tcPr>
          <w:p w14:paraId="34250FBD" w14:textId="76927000" w:rsidR="00A97DC1" w:rsidRPr="0061465A" w:rsidRDefault="00A97DC1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Biurko 90x60/ pozycja nr 72</w:t>
            </w:r>
          </w:p>
        </w:tc>
        <w:tc>
          <w:tcPr>
            <w:tcW w:w="992" w:type="dxa"/>
            <w:vMerge w:val="restart"/>
            <w:vAlign w:val="center"/>
          </w:tcPr>
          <w:p w14:paraId="0CD99E4E" w14:textId="6ADF996C" w:rsidR="00A97DC1" w:rsidRPr="0061465A" w:rsidRDefault="00A97DC1" w:rsidP="00A41F08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14:paraId="139AC53E" w14:textId="5E177F5B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Wymiary zewnętrzne:</w:t>
            </w:r>
            <w:r w:rsidR="00BC5AF9" w:rsidRPr="0061465A">
              <w:rPr>
                <w:rFonts w:eastAsiaTheme="minorEastAsia"/>
                <w:sz w:val="20"/>
                <w:szCs w:val="20"/>
              </w:rPr>
              <w:t xml:space="preserve"> </w:t>
            </w:r>
            <w:r w:rsidRPr="0061465A">
              <w:rPr>
                <w:rFonts w:eastAsiaTheme="minorEastAsia"/>
                <w:sz w:val="20"/>
                <w:szCs w:val="20"/>
              </w:rPr>
              <w:t>Szerokość: ok. 900 mm, Głębokość: ok. 600 mm, Wysokość: ok. 760 mm (dopuszczalne odchylenie ±10 mm)</w:t>
            </w:r>
          </w:p>
        </w:tc>
        <w:tc>
          <w:tcPr>
            <w:tcW w:w="1842" w:type="dxa"/>
            <w:vAlign w:val="center"/>
          </w:tcPr>
          <w:p w14:paraId="338DAA20" w14:textId="77777777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97DC1" w:rsidRPr="0061465A" w14:paraId="4D246C63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5033AE10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9A972E1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4A8FE20" w14:textId="77777777" w:rsidR="00A97DC1" w:rsidRPr="0061465A" w:rsidRDefault="00A97DC1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0229EA0B" w14:textId="6D85AA31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Materiał: Płyta wiórowa laminowana dwustronnie lub MDF, klasa higieniczna min. E1 lub wyższa</w:t>
            </w:r>
          </w:p>
        </w:tc>
        <w:tc>
          <w:tcPr>
            <w:tcW w:w="1842" w:type="dxa"/>
            <w:vAlign w:val="center"/>
          </w:tcPr>
          <w:p w14:paraId="1D04685D" w14:textId="77777777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97DC1" w:rsidRPr="0061465A" w14:paraId="72307061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095EF014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A2CE824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7D25B62" w14:textId="77777777" w:rsidR="00A97DC1" w:rsidRPr="0061465A" w:rsidRDefault="00A97DC1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C08A22E" w14:textId="3BDF05C6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Grubość materiału: blat: min. 25 mm</w:t>
            </w:r>
          </w:p>
        </w:tc>
        <w:tc>
          <w:tcPr>
            <w:tcW w:w="1842" w:type="dxa"/>
            <w:vAlign w:val="center"/>
          </w:tcPr>
          <w:p w14:paraId="2242A7EA" w14:textId="77777777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97DC1" w:rsidRPr="0061465A" w14:paraId="3AC95BF2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4754382B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4FB9813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305CB32" w14:textId="77777777" w:rsidR="00A97DC1" w:rsidRPr="0061465A" w:rsidRDefault="00A97DC1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0512324" w14:textId="75ED4D06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Obrzeża: ABS min. 2 mm na frontach, min. 0,5 mm na pozostałych krawędziach</w:t>
            </w:r>
          </w:p>
        </w:tc>
        <w:tc>
          <w:tcPr>
            <w:tcW w:w="1842" w:type="dxa"/>
            <w:vAlign w:val="center"/>
          </w:tcPr>
          <w:p w14:paraId="53BDFE15" w14:textId="77777777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97DC1" w:rsidRPr="0061465A" w14:paraId="65985F2C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59D93777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D31C74A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9B753C5" w14:textId="77777777" w:rsidR="00A97DC1" w:rsidRPr="0061465A" w:rsidRDefault="00A97DC1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0915B05E" w14:textId="3F7FB319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Kolorystyka: Do wyboru</w:t>
            </w:r>
            <w:r w:rsidR="00EF69CD" w:rsidRPr="0061465A">
              <w:rPr>
                <w:rFonts w:eastAsiaTheme="minorEastAsia"/>
                <w:sz w:val="20"/>
                <w:szCs w:val="20"/>
              </w:rPr>
              <w:t xml:space="preserve"> Zamawiającego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z palety </w:t>
            </w:r>
            <w:r w:rsidR="006004A4" w:rsidRPr="0061465A">
              <w:rPr>
                <w:rFonts w:eastAsiaTheme="minorEastAsia"/>
                <w:sz w:val="20"/>
                <w:szCs w:val="20"/>
              </w:rPr>
              <w:t>Oferent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a, </w:t>
            </w:r>
            <w:r w:rsidR="007C3763" w:rsidRPr="0061465A">
              <w:rPr>
                <w:rFonts w:eastAsiaTheme="minorEastAsia"/>
                <w:sz w:val="20"/>
                <w:szCs w:val="20"/>
              </w:rPr>
              <w:t xml:space="preserve">do wyboru </w:t>
            </w:r>
            <w:r w:rsidRPr="0061465A">
              <w:rPr>
                <w:rFonts w:eastAsiaTheme="minorEastAsia"/>
                <w:sz w:val="20"/>
                <w:szCs w:val="20"/>
              </w:rPr>
              <w:t>min. 10 kolorów</w:t>
            </w:r>
          </w:p>
        </w:tc>
        <w:tc>
          <w:tcPr>
            <w:tcW w:w="1842" w:type="dxa"/>
            <w:vAlign w:val="center"/>
          </w:tcPr>
          <w:p w14:paraId="201BCD1C" w14:textId="77777777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97DC1" w:rsidRPr="0061465A" w14:paraId="24B0D16E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2187F713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81E5071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E00F643" w14:textId="77777777" w:rsidR="00A97DC1" w:rsidRPr="0061465A" w:rsidRDefault="00A97DC1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5F441E1" w14:textId="3C7658C4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Konstrukcja: Stabilna, Nogi posiadają regulowaną stopę z czarnego tworzywa w zakresie do 40 mm wysokości.</w:t>
            </w:r>
          </w:p>
        </w:tc>
        <w:tc>
          <w:tcPr>
            <w:tcW w:w="1842" w:type="dxa"/>
            <w:vAlign w:val="center"/>
          </w:tcPr>
          <w:p w14:paraId="469030E6" w14:textId="77777777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97DC1" w:rsidRPr="0061465A" w14:paraId="37099C2A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2E5F35B0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59B7AC8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8C1F5F8" w14:textId="77777777" w:rsidR="00A97DC1" w:rsidRPr="0061465A" w:rsidRDefault="00A97DC1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405DE1F" w14:textId="51886DF3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Stelaż lakierowany proszkowo dostępny </w:t>
            </w:r>
            <w:r w:rsidR="0051239F" w:rsidRPr="0061465A">
              <w:rPr>
                <w:rFonts w:eastAsiaTheme="minorEastAsia"/>
                <w:sz w:val="20"/>
                <w:szCs w:val="20"/>
              </w:rPr>
              <w:t>w kolorach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– Grafit RAL 7016, Alu RAL 9006, Biały RAL 9003, czarny RAL 9005</w:t>
            </w:r>
          </w:p>
        </w:tc>
        <w:tc>
          <w:tcPr>
            <w:tcW w:w="1842" w:type="dxa"/>
            <w:vAlign w:val="center"/>
          </w:tcPr>
          <w:p w14:paraId="4027197D" w14:textId="77777777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97DC1" w:rsidRPr="0061465A" w14:paraId="761B8B9B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06B8C33D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926B5AD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D14A8BB" w14:textId="77777777" w:rsidR="00A97DC1" w:rsidRPr="0061465A" w:rsidRDefault="00A97DC1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C99E393" w14:textId="3A740A90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Nawisy pomiędzy nogami a blatem po 10 mm przód i tył oraz boki biurka. Nawis pomiędzy belką a blatem 32 mm przód i tył oraz boki biurka.</w:t>
            </w:r>
          </w:p>
        </w:tc>
        <w:tc>
          <w:tcPr>
            <w:tcW w:w="1842" w:type="dxa"/>
            <w:vAlign w:val="center"/>
          </w:tcPr>
          <w:p w14:paraId="36BC6FD8" w14:textId="77777777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97DC1" w:rsidRPr="0061465A" w14:paraId="63538250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19C7A6DB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B58E89E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CE0ACB2" w14:textId="77777777" w:rsidR="00A97DC1" w:rsidRPr="0061465A" w:rsidRDefault="00A97DC1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24E0474" w14:textId="10C5FB8D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Biurka na stelażu ramowym nogi kwadratowe profil 50 x 50 mm.</w:t>
            </w:r>
          </w:p>
        </w:tc>
        <w:tc>
          <w:tcPr>
            <w:tcW w:w="1842" w:type="dxa"/>
            <w:vAlign w:val="center"/>
          </w:tcPr>
          <w:p w14:paraId="560D9D2C" w14:textId="77777777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97DC1" w:rsidRPr="0061465A" w14:paraId="3A7F8673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15BB3565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9FC209C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87BCDFF" w14:textId="77777777" w:rsidR="00A97DC1" w:rsidRPr="0061465A" w:rsidRDefault="00A97DC1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09A9ADB" w14:textId="08518C07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Elementy ramy łączone są za pomocą trójkątnego, stalowego elementu z ząbkowanymi </w:t>
            </w:r>
            <w:r w:rsidR="0051239F" w:rsidRPr="0061465A">
              <w:rPr>
                <w:rFonts w:eastAsiaTheme="minorEastAsia"/>
                <w:sz w:val="20"/>
                <w:szCs w:val="20"/>
              </w:rPr>
              <w:t>wypustkami,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które wchodzą w otwory montażowe ramy. Łącznik wycinany laserowo, kształtowany za pomocą giętarki numerycznej. Grubość blachy elementu montażowego 2 mm.</w:t>
            </w:r>
          </w:p>
        </w:tc>
        <w:tc>
          <w:tcPr>
            <w:tcW w:w="1842" w:type="dxa"/>
            <w:vAlign w:val="center"/>
          </w:tcPr>
          <w:p w14:paraId="7633C0FC" w14:textId="77777777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97DC1" w:rsidRPr="0061465A" w14:paraId="75AA985A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4955A9D7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661828E" w14:textId="77777777" w:rsidR="00A97DC1" w:rsidRPr="0061465A" w:rsidRDefault="00A97DC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5DA7F8B" w14:textId="77777777" w:rsidR="00A97DC1" w:rsidRPr="0061465A" w:rsidRDefault="00A97DC1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A5BB802" w14:textId="2613D5D7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Wymagana deklaracja zgodności z </w:t>
            </w:r>
            <w:r w:rsidR="0051239F" w:rsidRPr="0061465A">
              <w:rPr>
                <w:rFonts w:eastAsiaTheme="minorEastAsia"/>
                <w:sz w:val="20"/>
                <w:szCs w:val="20"/>
              </w:rPr>
              <w:t>normami PN</w:t>
            </w:r>
            <w:r w:rsidRPr="0061465A">
              <w:rPr>
                <w:rFonts w:eastAsiaTheme="minorEastAsia"/>
                <w:sz w:val="20"/>
                <w:szCs w:val="20"/>
              </w:rPr>
              <w:t>-EN 14073-2:2006</w:t>
            </w:r>
            <w:r w:rsidR="00E57FC0" w:rsidRPr="0061465A">
              <w:rPr>
                <w:rFonts w:eastAsiaTheme="minorEastAsia"/>
                <w:sz w:val="20"/>
                <w:szCs w:val="20"/>
              </w:rPr>
              <w:t xml:space="preserve"> lub równoważne</w:t>
            </w:r>
            <w:r w:rsidR="0051239F" w:rsidRPr="0061465A">
              <w:rPr>
                <w:rFonts w:eastAsiaTheme="minorEastAsia"/>
                <w:sz w:val="20"/>
                <w:szCs w:val="20"/>
              </w:rPr>
              <w:t>.,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PN-EN 527-1, 2 i 3</w:t>
            </w:r>
            <w:r w:rsidR="00504CBC" w:rsidRPr="0061465A">
              <w:rPr>
                <w:rFonts w:eastAsiaTheme="minorEastAsia"/>
                <w:sz w:val="20"/>
                <w:szCs w:val="20"/>
              </w:rPr>
              <w:t xml:space="preserve"> lub równoważn</w:t>
            </w:r>
            <w:r w:rsidR="00E57FC0" w:rsidRPr="0061465A">
              <w:rPr>
                <w:rFonts w:eastAsiaTheme="minorEastAsia"/>
                <w:sz w:val="20"/>
                <w:szCs w:val="20"/>
              </w:rPr>
              <w:t>e.</w:t>
            </w:r>
            <w:r w:rsidR="00861590" w:rsidRPr="0061465A">
              <w:rPr>
                <w:rFonts w:eastAsiaTheme="minorEastAsia"/>
                <w:sz w:val="20"/>
                <w:szCs w:val="20"/>
              </w:rPr>
              <w:t xml:space="preserve"> </w:t>
            </w:r>
            <w:r w:rsidR="00BC5AF9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Za równoważne uznaje się deklaracje zgodności,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2BAF0DA1" w14:textId="77777777" w:rsidR="00A97DC1" w:rsidRPr="0061465A" w:rsidRDefault="00A97DC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0257A196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23F396C5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2EBB83D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807F099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3A601C3" w14:textId="0CD2BAB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Możliwość dostarczenia próbek kolorów </w:t>
            </w:r>
            <w:r w:rsidR="009F0838" w:rsidRPr="0061465A">
              <w:rPr>
                <w:rFonts w:eastAsiaTheme="minorEastAsia"/>
                <w:sz w:val="20"/>
                <w:szCs w:val="20"/>
              </w:rPr>
              <w:t>przed podpisaniem umowy.</w:t>
            </w:r>
          </w:p>
        </w:tc>
        <w:tc>
          <w:tcPr>
            <w:tcW w:w="1842" w:type="dxa"/>
            <w:vAlign w:val="center"/>
          </w:tcPr>
          <w:p w14:paraId="329E6A0F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6DEA4294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2CA39DBF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BE77557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98D52FD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DB57938" w14:textId="7FD4DC99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Gwarancja minimum 24 miesiące</w:t>
            </w:r>
          </w:p>
        </w:tc>
        <w:tc>
          <w:tcPr>
            <w:tcW w:w="1842" w:type="dxa"/>
            <w:vAlign w:val="center"/>
          </w:tcPr>
          <w:p w14:paraId="15F833DC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0E66A450" w14:textId="77777777" w:rsidTr="7790624E">
        <w:trPr>
          <w:trHeight w:val="37"/>
        </w:trPr>
        <w:tc>
          <w:tcPr>
            <w:tcW w:w="1319" w:type="dxa"/>
            <w:vMerge/>
            <w:vAlign w:val="center"/>
          </w:tcPr>
          <w:p w14:paraId="4F0928CB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D6EC57F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D9B5322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AD10975" w14:textId="57225945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Termin realizacji 4 tygodnie od podpisania umowy</w:t>
            </w:r>
          </w:p>
        </w:tc>
        <w:tc>
          <w:tcPr>
            <w:tcW w:w="1842" w:type="dxa"/>
            <w:vAlign w:val="center"/>
          </w:tcPr>
          <w:p w14:paraId="606499A1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77E65B8E" w14:textId="77777777" w:rsidTr="7790624E">
        <w:trPr>
          <w:trHeight w:val="41"/>
        </w:trPr>
        <w:tc>
          <w:tcPr>
            <w:tcW w:w="1319" w:type="dxa"/>
            <w:vMerge w:val="restart"/>
            <w:vAlign w:val="center"/>
          </w:tcPr>
          <w:p w14:paraId="58C93C93" w14:textId="29014108" w:rsidR="004C75D5" w:rsidRPr="0061465A" w:rsidRDefault="004C75D5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 xml:space="preserve"> Część 9</w:t>
            </w:r>
          </w:p>
        </w:tc>
        <w:tc>
          <w:tcPr>
            <w:tcW w:w="2504" w:type="dxa"/>
            <w:vMerge w:val="restart"/>
            <w:vAlign w:val="center"/>
          </w:tcPr>
          <w:p w14:paraId="3B25B842" w14:textId="3028A3AD" w:rsidR="004C75D5" w:rsidRPr="0061465A" w:rsidRDefault="004C75D5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Stolik kawowy okrągły / pozycja nr 73</w:t>
            </w:r>
          </w:p>
        </w:tc>
        <w:tc>
          <w:tcPr>
            <w:tcW w:w="992" w:type="dxa"/>
            <w:vMerge w:val="restart"/>
            <w:vAlign w:val="center"/>
          </w:tcPr>
          <w:p w14:paraId="311A8230" w14:textId="221C0089" w:rsidR="004C75D5" w:rsidRPr="0061465A" w:rsidRDefault="004C75D5" w:rsidP="00A41F08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14:paraId="6101267B" w14:textId="65A6475A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Wymiary: średnica 50 cm, wysokość 55cm.</w:t>
            </w:r>
          </w:p>
        </w:tc>
        <w:tc>
          <w:tcPr>
            <w:tcW w:w="1842" w:type="dxa"/>
            <w:vAlign w:val="center"/>
          </w:tcPr>
          <w:p w14:paraId="042E1B9F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4EE583B0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433B81F0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CF49AFE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EEAF511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6C84B25" w14:textId="7A54F40D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Blat z płyty obustronnie laminowanej lub MDF o klasie higienicznej E1 lub wyższej</w:t>
            </w:r>
          </w:p>
        </w:tc>
        <w:tc>
          <w:tcPr>
            <w:tcW w:w="1842" w:type="dxa"/>
            <w:vAlign w:val="center"/>
          </w:tcPr>
          <w:p w14:paraId="4CF7863C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0AF1D4EF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55F9D340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C2A0FB2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4A90A84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4051E55" w14:textId="11C427B3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Grubość blatu 25mm</w:t>
            </w:r>
          </w:p>
        </w:tc>
        <w:tc>
          <w:tcPr>
            <w:tcW w:w="1842" w:type="dxa"/>
            <w:vAlign w:val="center"/>
          </w:tcPr>
          <w:p w14:paraId="53695514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6942966B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7A82812E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BA2AFED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B441ECB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F5E29C9" w14:textId="65C473FB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Obrzeża: ABS min. 2 mm</w:t>
            </w:r>
          </w:p>
        </w:tc>
        <w:tc>
          <w:tcPr>
            <w:tcW w:w="1842" w:type="dxa"/>
            <w:vAlign w:val="center"/>
          </w:tcPr>
          <w:p w14:paraId="0A75EE45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2657B91D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3EA00459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BD39F9A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09EA58C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0141B418" w14:textId="576B6256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Kolorystyka: Do wyboru </w:t>
            </w:r>
            <w:r w:rsidR="00EF69CD" w:rsidRPr="0061465A">
              <w:rPr>
                <w:rFonts w:eastAsiaTheme="minorEastAsia"/>
                <w:sz w:val="20"/>
                <w:szCs w:val="20"/>
              </w:rPr>
              <w:t xml:space="preserve">Zamawiającego 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z palety </w:t>
            </w:r>
            <w:r w:rsidR="006004A4" w:rsidRPr="0061465A">
              <w:rPr>
                <w:rFonts w:eastAsiaTheme="minorEastAsia"/>
                <w:sz w:val="20"/>
                <w:szCs w:val="20"/>
              </w:rPr>
              <w:t>Oferent</w:t>
            </w:r>
            <w:r w:rsidRPr="0061465A">
              <w:rPr>
                <w:rFonts w:eastAsiaTheme="minorEastAsia"/>
                <w:sz w:val="20"/>
                <w:szCs w:val="20"/>
              </w:rPr>
              <w:t>a,</w:t>
            </w:r>
            <w:r w:rsidR="007C3763" w:rsidRPr="0061465A">
              <w:rPr>
                <w:rFonts w:eastAsiaTheme="minorEastAsia"/>
                <w:sz w:val="20"/>
                <w:szCs w:val="20"/>
              </w:rPr>
              <w:t xml:space="preserve"> do wyboru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min. 10 kolorów</w:t>
            </w:r>
          </w:p>
        </w:tc>
        <w:tc>
          <w:tcPr>
            <w:tcW w:w="1842" w:type="dxa"/>
            <w:vAlign w:val="center"/>
          </w:tcPr>
          <w:p w14:paraId="50A6B417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6BA4B2EB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3A918068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AF7E115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282D187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FACD4ED" w14:textId="413941A0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Stół z 4 nogami wykonanymi z profilu okrągłego (drutu stalowego) o średnicy 15-20mm, rozmieszczone w układzie krzyżowym na poziomie podłogi, tworząc stabilną podstawę konstrukcji</w:t>
            </w:r>
          </w:p>
        </w:tc>
        <w:tc>
          <w:tcPr>
            <w:tcW w:w="1842" w:type="dxa"/>
            <w:vAlign w:val="center"/>
          </w:tcPr>
          <w:p w14:paraId="64715A5E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5F470CDC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2870DB5B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C9C00D0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7D7DB5E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F077AA5" w14:textId="1ADED9A8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Stelaż lakierowany proszkowo dostępny </w:t>
            </w:r>
            <w:r w:rsidR="0051239F" w:rsidRPr="0061465A">
              <w:rPr>
                <w:rFonts w:eastAsiaTheme="minorEastAsia"/>
                <w:sz w:val="20"/>
                <w:szCs w:val="20"/>
              </w:rPr>
              <w:t>w kolorach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– Grafit RAL 7016, Alu RAL 9006, Biały RAL 9003, czarny RAL 9005</w:t>
            </w:r>
          </w:p>
        </w:tc>
        <w:tc>
          <w:tcPr>
            <w:tcW w:w="1842" w:type="dxa"/>
            <w:vAlign w:val="center"/>
          </w:tcPr>
          <w:p w14:paraId="2CF8C916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E5759" w:rsidRPr="0061465A" w14:paraId="1BBA58A0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49E6078E" w14:textId="77777777" w:rsidR="009E5759" w:rsidRPr="0061465A" w:rsidRDefault="009E575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8BCB1E6" w14:textId="77777777" w:rsidR="009E5759" w:rsidRPr="0061465A" w:rsidRDefault="009E575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A0179D5" w14:textId="77777777" w:rsidR="009E5759" w:rsidRPr="0061465A" w:rsidRDefault="009E5759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5AB9979" w14:textId="2D9844BC" w:rsidR="009E5759" w:rsidRPr="0061465A" w:rsidRDefault="009E5759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632BA087" w14:textId="77777777" w:rsidR="009E5759" w:rsidRPr="0061465A" w:rsidRDefault="009E5759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78D2E935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43C532C8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F39FAD8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E5928A7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D7975FE" w14:textId="3F1AEA62" w:rsidR="004C75D5" w:rsidRPr="0061465A" w:rsidRDefault="009E5759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Termin realizacji 4 tygodnie od podpisania umowy</w:t>
            </w:r>
          </w:p>
        </w:tc>
        <w:tc>
          <w:tcPr>
            <w:tcW w:w="1842" w:type="dxa"/>
            <w:vAlign w:val="center"/>
          </w:tcPr>
          <w:p w14:paraId="67B07DB1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2B95DB53" w14:textId="77777777" w:rsidTr="7790624E">
        <w:trPr>
          <w:trHeight w:val="41"/>
        </w:trPr>
        <w:tc>
          <w:tcPr>
            <w:tcW w:w="1319" w:type="dxa"/>
            <w:vMerge w:val="restart"/>
            <w:vAlign w:val="center"/>
          </w:tcPr>
          <w:p w14:paraId="1A790669" w14:textId="4E15B149" w:rsidR="004C75D5" w:rsidRPr="0061465A" w:rsidRDefault="004C75D5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Część 10</w:t>
            </w:r>
          </w:p>
        </w:tc>
        <w:tc>
          <w:tcPr>
            <w:tcW w:w="2504" w:type="dxa"/>
            <w:vMerge w:val="restart"/>
            <w:vAlign w:val="center"/>
          </w:tcPr>
          <w:p w14:paraId="2FF7B5C0" w14:textId="1E94DF49" w:rsidR="004C75D5" w:rsidRPr="0061465A" w:rsidRDefault="004C75D5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 xml:space="preserve">Fotel biurowy obrotowy / </w:t>
            </w:r>
            <w:r w:rsidR="0051239F" w:rsidRPr="0061465A">
              <w:rPr>
                <w:rFonts w:eastAsiaTheme="minorEastAsia"/>
                <w:b/>
                <w:bCs/>
                <w:sz w:val="20"/>
                <w:szCs w:val="20"/>
              </w:rPr>
              <w:t>pozycja nr</w:t>
            </w: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 xml:space="preserve"> 84</w:t>
            </w:r>
          </w:p>
        </w:tc>
        <w:tc>
          <w:tcPr>
            <w:tcW w:w="992" w:type="dxa"/>
            <w:vMerge w:val="restart"/>
            <w:vAlign w:val="center"/>
          </w:tcPr>
          <w:p w14:paraId="4D0444CA" w14:textId="5AEBE78D" w:rsidR="004C75D5" w:rsidRPr="0061465A" w:rsidRDefault="004C75D5" w:rsidP="00A41F08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946" w:type="dxa"/>
            <w:vAlign w:val="center"/>
          </w:tcPr>
          <w:p w14:paraId="37CFE282" w14:textId="3B642995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Fotel biurowy obrotowy o regulowanej wysokości w zakresie 1200-1375mm, siedzisko o szerokości nie przekraczającej 700mm, wysokość siedziska regulowana w zakresie 450-580mm, </w:t>
            </w:r>
          </w:p>
        </w:tc>
        <w:tc>
          <w:tcPr>
            <w:tcW w:w="1842" w:type="dxa"/>
            <w:vAlign w:val="center"/>
          </w:tcPr>
          <w:p w14:paraId="3D3168FF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07C44317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6C167347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45148AE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D5E059E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0B0A400A" w14:textId="465C4D1D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Mechanizm ruchowy: po zwolnieniu blokady wybranej pozycji, oparcie wychyla się w ruchu skoordynowanym z siedziskiem naśladując ruch Użytkownika w fotelu, gwarantując mu podparcie pleców w każdej pozycji</w:t>
            </w:r>
          </w:p>
        </w:tc>
        <w:tc>
          <w:tcPr>
            <w:tcW w:w="1842" w:type="dxa"/>
            <w:vAlign w:val="center"/>
          </w:tcPr>
          <w:p w14:paraId="2347779B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6CFECA16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0F4E6B4D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E772750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C2C06B2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5009C450" w14:textId="5E072F58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Zakres ruchu oparcia jest głębszy i szybszy aniżeli ruch siedziska. Oparcie pracuje w zakresie 90 - 112 stopni zaś siedzisko w zakresie 0 - 13 stopni. Siła oporu jaki stawia oparcie podczas ruchu jest regulowana co pozwala dostosować ją do wagi użytkownika.</w:t>
            </w:r>
          </w:p>
        </w:tc>
        <w:tc>
          <w:tcPr>
            <w:tcW w:w="1842" w:type="dxa"/>
            <w:vAlign w:val="center"/>
          </w:tcPr>
          <w:p w14:paraId="21BD0F40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6F7D6043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059BA4E8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F1215F3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3E0D190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52D44353" w14:textId="54B02CB1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Użytkownik w każdej chwili ma również możliwość blokady wybranej pozycji wychylenia oparcia i siedziska poprzez ruch dźwigni umieszczonej pod </w:t>
            </w:r>
            <w:r w:rsidRPr="0061465A">
              <w:rPr>
                <w:rFonts w:eastAsiaTheme="minorEastAsia"/>
                <w:sz w:val="20"/>
                <w:szCs w:val="20"/>
              </w:rPr>
              <w:lastRenderedPageBreak/>
              <w:t>siedziskiem. Mechanizm umożliwia również regulację głębokości siedziska, a więc jego odległości od oparcia. Funkcje oparcia dostępne zarówno dla niskich jak i wysokich użytkowników.</w:t>
            </w:r>
          </w:p>
        </w:tc>
        <w:tc>
          <w:tcPr>
            <w:tcW w:w="1842" w:type="dxa"/>
            <w:vAlign w:val="center"/>
          </w:tcPr>
          <w:p w14:paraId="3427A1F7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65EF1AD9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37E2DAE2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4F3E35A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B659F9A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34A8C1B8" w14:textId="403F6E36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Funkcja zapobiegająca gwałtownemu uderzeniu oparcia w plecy Użytkownika po zwolnieniu wybranej pozycji wychylenia</w:t>
            </w:r>
          </w:p>
        </w:tc>
        <w:tc>
          <w:tcPr>
            <w:tcW w:w="1842" w:type="dxa"/>
            <w:vAlign w:val="center"/>
          </w:tcPr>
          <w:p w14:paraId="491C838A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7B3F1610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20E5EF3E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017F364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1E12350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064576ED" w14:textId="184A70EA" w:rsidR="004C75D5" w:rsidRPr="0061465A" w:rsidRDefault="0051239F" w:rsidP="00A41F08">
            <w:pPr>
              <w:spacing w:after="160"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Podłokietniki: Krzesło</w:t>
            </w:r>
            <w:r w:rsidR="004C75D5" w:rsidRPr="0061465A">
              <w:rPr>
                <w:rFonts w:eastAsiaTheme="minorEastAsia"/>
                <w:sz w:val="20"/>
                <w:szCs w:val="20"/>
              </w:rPr>
              <w:t xml:space="preserve"> wyposażone jest w podłokietnik regulowany w trzech </w:t>
            </w:r>
            <w:r w:rsidR="00134658" w:rsidRPr="0061465A">
              <w:rPr>
                <w:rFonts w:eastAsiaTheme="minorEastAsia"/>
                <w:sz w:val="20"/>
                <w:szCs w:val="20"/>
              </w:rPr>
              <w:t>płaszczyznach:</w:t>
            </w:r>
            <w:r w:rsidR="0016480B" w:rsidRPr="0061465A">
              <w:rPr>
                <w:rFonts w:eastAsiaTheme="minorEastAsia"/>
                <w:sz w:val="20"/>
                <w:szCs w:val="20"/>
              </w:rPr>
              <w:t xml:space="preserve"> </w:t>
            </w:r>
            <w:r w:rsidR="004C75D5" w:rsidRPr="0061465A">
              <w:rPr>
                <w:rFonts w:eastAsiaTheme="minorEastAsia"/>
                <w:sz w:val="20"/>
                <w:szCs w:val="20"/>
              </w:rPr>
              <w:t xml:space="preserve">góra - dół, pozwala na dostosowanie jego wysokości tak aby przedramię ułożone było pod kątem 90 stopni do tułowia, co znacznie odciąża mięśnie pleców podczas długiej pracy w pozycji siedzącej. Zakres regulacji wysokości </w:t>
            </w:r>
            <w:r w:rsidR="00134658" w:rsidRPr="0061465A">
              <w:rPr>
                <w:rFonts w:eastAsiaTheme="minorEastAsia"/>
                <w:sz w:val="20"/>
                <w:szCs w:val="20"/>
              </w:rPr>
              <w:t>podłokietnika: 7</w:t>
            </w:r>
            <w:r w:rsidR="004C75D5" w:rsidRPr="0061465A">
              <w:rPr>
                <w:rFonts w:eastAsiaTheme="minorEastAsia"/>
                <w:sz w:val="20"/>
                <w:szCs w:val="20"/>
              </w:rPr>
              <w:t>,5 cm.</w:t>
            </w:r>
          </w:p>
          <w:p w14:paraId="31F00CCF" w14:textId="2B517819" w:rsidR="004C75D5" w:rsidRPr="0061465A" w:rsidRDefault="004C75D5" w:rsidP="00A41F08">
            <w:pPr>
              <w:spacing w:after="160"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przód - tył, regulacja nakładki podłokietnika przód/tył pozwala dostosować go do długości przedramienia. Zakres </w:t>
            </w:r>
            <w:r w:rsidR="00134658" w:rsidRPr="0061465A">
              <w:rPr>
                <w:rFonts w:eastAsiaTheme="minorEastAsia"/>
                <w:sz w:val="20"/>
                <w:szCs w:val="20"/>
              </w:rPr>
              <w:t>regulacji 6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cm.</w:t>
            </w:r>
          </w:p>
          <w:p w14:paraId="551481B0" w14:textId="61282934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kąt położenia nakładki w zakresie +/- 15 stopni co ułatwia pisanie na klawiaturze lub wstawanie z krzesła</w:t>
            </w:r>
          </w:p>
        </w:tc>
        <w:tc>
          <w:tcPr>
            <w:tcW w:w="1842" w:type="dxa"/>
            <w:vAlign w:val="center"/>
          </w:tcPr>
          <w:p w14:paraId="0EC01DAC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197C7107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3E3E6810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B2AF837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A813DFB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0B33A486" w14:textId="561144FF" w:rsidR="004C75D5" w:rsidRPr="0061465A" w:rsidRDefault="004C75D5" w:rsidP="00A41F08">
            <w:pPr>
              <w:spacing w:after="160"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Podstawa </w:t>
            </w:r>
            <w:r w:rsidR="00134658" w:rsidRPr="0061465A">
              <w:rPr>
                <w:rFonts w:eastAsiaTheme="minorEastAsia"/>
                <w:sz w:val="20"/>
                <w:szCs w:val="20"/>
              </w:rPr>
              <w:t>Jezdna</w:t>
            </w:r>
            <w:r w:rsidR="00134658" w:rsidRPr="0061465A">
              <w:rPr>
                <w:rFonts w:eastAsiaTheme="minorEastAsia"/>
                <w:b/>
                <w:bCs/>
                <w:sz w:val="20"/>
                <w:szCs w:val="20"/>
              </w:rPr>
              <w:t>: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fotel wyposażony w pięcioramienną czarną podstawę nylonową</w:t>
            </w:r>
          </w:p>
        </w:tc>
        <w:tc>
          <w:tcPr>
            <w:tcW w:w="1842" w:type="dxa"/>
            <w:vAlign w:val="center"/>
          </w:tcPr>
          <w:p w14:paraId="573B5017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009B91BA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0DE88F8B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DD77B20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E9B33DF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6321C328" w14:textId="23B3C11E" w:rsidR="004C75D5" w:rsidRPr="0061465A" w:rsidRDefault="0013465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Oparcie:</w:t>
            </w:r>
            <w:r w:rsidR="004C75D5" w:rsidRPr="0061465A">
              <w:rPr>
                <w:rFonts w:eastAsiaTheme="minorEastAsia"/>
                <w:sz w:val="20"/>
                <w:szCs w:val="20"/>
              </w:rPr>
              <w:t xml:space="preserve"> O stałej wysokości, tapicerowane oddychającą trudnozapalną siatką o wysokiej odporności na ścieralność (minimum 70 tyś cykli Martindalea). Wyposażone w podpórkę lędźwiową o regulowanej wysokości. </w:t>
            </w:r>
          </w:p>
        </w:tc>
        <w:tc>
          <w:tcPr>
            <w:tcW w:w="1842" w:type="dxa"/>
            <w:vAlign w:val="center"/>
          </w:tcPr>
          <w:p w14:paraId="2148CADF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1A635412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5608D7E2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C4ED7BD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7B730F2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79DD9219" w14:textId="2F9D1D9E" w:rsidR="004C75D5" w:rsidRPr="0061465A" w:rsidRDefault="004C75D5" w:rsidP="00A41F08">
            <w:pPr>
              <w:spacing w:after="160" w:line="278" w:lineRule="auto"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Zagłówek o regulowanej wysokości oraz regulowanym kącie położenia podpórki pod głowę. Zapewniający ergonomiczne podparcie podczas pracy oraz w chwilach odpoczynku. Zakres regulacji wysokości 7 cm.</w:t>
            </w:r>
          </w:p>
        </w:tc>
        <w:tc>
          <w:tcPr>
            <w:tcW w:w="1842" w:type="dxa"/>
            <w:vAlign w:val="center"/>
          </w:tcPr>
          <w:p w14:paraId="443AAF49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3525D2B9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0F57B588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2DBE22C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8807B91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34112B64" w14:textId="3E81F837" w:rsidR="004C75D5" w:rsidRPr="0061465A" w:rsidRDefault="0013465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Siedzisko:</w:t>
            </w:r>
            <w:r w:rsidR="004C75D5" w:rsidRPr="0061465A">
              <w:rPr>
                <w:rFonts w:eastAsiaTheme="minorEastAsia"/>
                <w:sz w:val="20"/>
                <w:szCs w:val="20"/>
              </w:rPr>
              <w:t xml:space="preserve"> Pianka wyścielająca produkowana w technologii wylewania co znacznie zwiększa jej trwałość i odpowiednią sprężystość nawet po wielu latach. Gęstość pianki minimum 69 kg/m3. Regulacja głębokości siedziska (odległości od oparcia) pozwalająca skorzystać z funkcji oparcia eliminująca ucisk na uda bez względu na wzrost użytkownika.</w:t>
            </w:r>
          </w:p>
        </w:tc>
        <w:tc>
          <w:tcPr>
            <w:tcW w:w="1842" w:type="dxa"/>
            <w:vAlign w:val="center"/>
          </w:tcPr>
          <w:p w14:paraId="11BA5A45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4C3C1496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15684E18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D88A471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E1965F4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0F6938DB" w14:textId="753F115A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Dopuszczalne obciążenie nie mniejsze niż 150kg</w:t>
            </w:r>
          </w:p>
        </w:tc>
        <w:tc>
          <w:tcPr>
            <w:tcW w:w="1842" w:type="dxa"/>
            <w:vAlign w:val="center"/>
          </w:tcPr>
          <w:p w14:paraId="52B6DCA9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1FB38D2C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6F9CF421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34E7BAA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4EB1555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699E18FF" w14:textId="0F8CE6D6" w:rsidR="004C75D5" w:rsidRPr="0061465A" w:rsidRDefault="00CA5B89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Kolorystyka do wyboru </w:t>
            </w:r>
            <w:r w:rsidR="003C178F" w:rsidRPr="0061465A">
              <w:rPr>
                <w:rFonts w:eastAsiaTheme="minorEastAsia"/>
                <w:sz w:val="20"/>
                <w:szCs w:val="20"/>
              </w:rPr>
              <w:t xml:space="preserve">Zamawiającego 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– </w:t>
            </w:r>
            <w:r w:rsidR="003C178F" w:rsidRPr="0061465A">
              <w:rPr>
                <w:rFonts w:eastAsiaTheme="minorEastAsia"/>
                <w:sz w:val="20"/>
                <w:szCs w:val="20"/>
              </w:rPr>
              <w:t xml:space="preserve">do wyboru </w:t>
            </w:r>
            <w:r w:rsidRPr="0061465A">
              <w:rPr>
                <w:rFonts w:eastAsiaTheme="minorEastAsia"/>
                <w:sz w:val="20"/>
                <w:szCs w:val="20"/>
              </w:rPr>
              <w:t>min. 10 kolorów</w:t>
            </w:r>
          </w:p>
        </w:tc>
        <w:tc>
          <w:tcPr>
            <w:tcW w:w="1842" w:type="dxa"/>
            <w:vAlign w:val="center"/>
          </w:tcPr>
          <w:p w14:paraId="7131D489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326BB2D5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463B9F22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854C67F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74FEC99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00348A2B" w14:textId="38B3A1F0" w:rsidR="004C75D5" w:rsidRPr="0061465A" w:rsidRDefault="00CA5B89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Gwarancja 36 miesięcy</w:t>
            </w:r>
          </w:p>
        </w:tc>
        <w:tc>
          <w:tcPr>
            <w:tcW w:w="1842" w:type="dxa"/>
            <w:vAlign w:val="center"/>
          </w:tcPr>
          <w:p w14:paraId="7AA54C43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4841C62B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68B86D6B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64A8C20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4EE4A77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4ABA2D3" w14:textId="0391F8C4" w:rsidR="004C75D5" w:rsidRPr="0061465A" w:rsidRDefault="00E51DB9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Termin realizacji 4 tygodnie od podpisania umowy</w:t>
            </w:r>
          </w:p>
        </w:tc>
        <w:tc>
          <w:tcPr>
            <w:tcW w:w="1842" w:type="dxa"/>
            <w:vAlign w:val="center"/>
          </w:tcPr>
          <w:p w14:paraId="7792728F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0D8936A1" w14:textId="77777777" w:rsidTr="7790624E">
        <w:trPr>
          <w:trHeight w:val="41"/>
        </w:trPr>
        <w:tc>
          <w:tcPr>
            <w:tcW w:w="1319" w:type="dxa"/>
            <w:vMerge w:val="restart"/>
            <w:vAlign w:val="center"/>
          </w:tcPr>
          <w:p w14:paraId="7E5BA5CF" w14:textId="04C71951" w:rsidR="004C75D5" w:rsidRPr="0061465A" w:rsidRDefault="004C75D5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Część 13</w:t>
            </w:r>
          </w:p>
        </w:tc>
        <w:tc>
          <w:tcPr>
            <w:tcW w:w="2504" w:type="dxa"/>
            <w:vMerge w:val="restart"/>
            <w:vAlign w:val="center"/>
          </w:tcPr>
          <w:p w14:paraId="1CF4E0E6" w14:textId="6522E694" w:rsidR="004C75D5" w:rsidRPr="0061465A" w:rsidRDefault="004C75D5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Fotel tapicerowany/ pozycja nr 87</w:t>
            </w:r>
          </w:p>
        </w:tc>
        <w:tc>
          <w:tcPr>
            <w:tcW w:w="992" w:type="dxa"/>
            <w:vMerge w:val="restart"/>
            <w:vAlign w:val="center"/>
          </w:tcPr>
          <w:p w14:paraId="7964A434" w14:textId="06F4B7C7" w:rsidR="004C75D5" w:rsidRPr="0061465A" w:rsidRDefault="004C75D5" w:rsidP="00A41F08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946" w:type="dxa"/>
            <w:vAlign w:val="center"/>
          </w:tcPr>
          <w:p w14:paraId="24FC5820" w14:textId="0D4892DE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Wymiary fotela: wysokość siedziska 460-480 mm, wysokość fotela z oparciem 830-840 mm, szerokość fotela max 610 mm, długość oparcia 460-480 mm, głębokość siedziska 440-460 mm, </w:t>
            </w:r>
          </w:p>
        </w:tc>
        <w:tc>
          <w:tcPr>
            <w:tcW w:w="1842" w:type="dxa"/>
            <w:vAlign w:val="center"/>
          </w:tcPr>
          <w:p w14:paraId="7FCD9990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56736886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56389632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3E6D76D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9E35394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10A2C96" w14:textId="3D05919F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Siedzisko wraz z oparciem stanowią jeden element o kształcie kubełka</w:t>
            </w:r>
          </w:p>
        </w:tc>
        <w:tc>
          <w:tcPr>
            <w:tcW w:w="1842" w:type="dxa"/>
            <w:vAlign w:val="center"/>
          </w:tcPr>
          <w:p w14:paraId="7E5D2578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215FDEF5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247DD2B2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A08AD5E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9EF9331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6EE8070" w14:textId="0028A1DF" w:rsidR="004C75D5" w:rsidRPr="0061465A" w:rsidRDefault="004C75D5" w:rsidP="00A41F08">
            <w:pPr>
              <w:widowControl w:val="0"/>
              <w:suppressAutoHyphens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Oparcie wraz z bokami stanowi jeden element o łukowym kształcie obejmującym siedzisko.</w:t>
            </w:r>
          </w:p>
        </w:tc>
        <w:tc>
          <w:tcPr>
            <w:tcW w:w="1842" w:type="dxa"/>
            <w:vAlign w:val="center"/>
          </w:tcPr>
          <w:p w14:paraId="46C22706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78F79CC1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75F9254F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2192C66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AC94A0D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72ABE73" w14:textId="2DFD4039" w:rsidR="004C75D5" w:rsidRPr="0061465A" w:rsidRDefault="004C75D5" w:rsidP="00A41F08">
            <w:pPr>
              <w:widowControl w:val="0"/>
              <w:suppressAutoHyphens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Oparcie jest najwyższe w środkowej części i wymiar ten zmniejsza się w kierunku boków.</w:t>
            </w:r>
          </w:p>
        </w:tc>
        <w:tc>
          <w:tcPr>
            <w:tcW w:w="1842" w:type="dxa"/>
            <w:vAlign w:val="center"/>
          </w:tcPr>
          <w:p w14:paraId="2DD90092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602A5A20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4E458F66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D9B1C7C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2A0B87C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AD2350E" w14:textId="69808180" w:rsidR="004C75D5" w:rsidRPr="0061465A" w:rsidRDefault="004C75D5" w:rsidP="00A41F08">
            <w:pPr>
              <w:widowControl w:val="0"/>
              <w:suppressAutoHyphens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Z tyłu oparcia po środku w pionie tapicerka łączona za pomocą zamka błyskawicznego.</w:t>
            </w:r>
          </w:p>
        </w:tc>
        <w:tc>
          <w:tcPr>
            <w:tcW w:w="1842" w:type="dxa"/>
            <w:vAlign w:val="center"/>
          </w:tcPr>
          <w:p w14:paraId="3D4A22EB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23A63D4E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53D065C6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CDD4933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04E156C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E98BFA7" w14:textId="372EEDB3" w:rsidR="004C75D5" w:rsidRPr="0061465A" w:rsidRDefault="004C75D5" w:rsidP="00A41F08">
            <w:pPr>
              <w:widowControl w:val="0"/>
              <w:suppressAutoHyphens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Siedzisko i oparcie w całości tapicerowane. Nie dopuszcza się plastikowych maskownic na oparciu i siedzisku.</w:t>
            </w:r>
          </w:p>
        </w:tc>
        <w:tc>
          <w:tcPr>
            <w:tcW w:w="1842" w:type="dxa"/>
            <w:vAlign w:val="center"/>
          </w:tcPr>
          <w:p w14:paraId="24FD4755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02BDC91A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7C05B43D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1E08CCA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E85C1FB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C6F6E31" w14:textId="0F5FEEF9" w:rsidR="004C75D5" w:rsidRPr="0061465A" w:rsidRDefault="004C75D5" w:rsidP="00A41F08">
            <w:pPr>
              <w:widowControl w:val="0"/>
              <w:suppressAutoHyphens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Kolor tapicerki do wyboru Zamawiającego, </w:t>
            </w:r>
            <w:r w:rsidR="00197347" w:rsidRPr="0061465A">
              <w:rPr>
                <w:rFonts w:eastAsiaTheme="minorEastAsia"/>
                <w:sz w:val="20"/>
                <w:szCs w:val="20"/>
              </w:rPr>
              <w:t xml:space="preserve">do wyboru </w:t>
            </w:r>
            <w:r w:rsidRPr="0061465A">
              <w:rPr>
                <w:rFonts w:eastAsiaTheme="minorEastAsia"/>
                <w:sz w:val="20"/>
                <w:szCs w:val="20"/>
              </w:rPr>
              <w:t>minimum 16 kolorów</w:t>
            </w:r>
          </w:p>
        </w:tc>
        <w:tc>
          <w:tcPr>
            <w:tcW w:w="1842" w:type="dxa"/>
            <w:vAlign w:val="center"/>
          </w:tcPr>
          <w:p w14:paraId="29E2F42A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4B20E7E7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33200BDD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F73EF08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DA5E643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07F88F4" w14:textId="69A7C313" w:rsidR="004C75D5" w:rsidRPr="0061465A" w:rsidRDefault="004C75D5" w:rsidP="00A41F08">
            <w:pPr>
              <w:widowControl w:val="0"/>
              <w:suppressAutoHyphens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Wytrzymałość materiału minimum 100 000 cykli Martindale</w:t>
            </w:r>
          </w:p>
        </w:tc>
        <w:tc>
          <w:tcPr>
            <w:tcW w:w="1842" w:type="dxa"/>
            <w:vAlign w:val="center"/>
          </w:tcPr>
          <w:p w14:paraId="67B5F911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11AE2806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3B8AA05E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037177B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C8CA1A6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A224095" w14:textId="00208958" w:rsidR="004C75D5" w:rsidRPr="0061465A" w:rsidRDefault="004C75D5" w:rsidP="00A41F08">
            <w:pPr>
              <w:widowControl w:val="0"/>
              <w:suppressAutoHyphens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Siedzisko i oparcie wykonane na bazie pianki wylewanej o właściwościach trudno zapalnych. Nie dopuszcza się pianki ciętej.</w:t>
            </w:r>
          </w:p>
        </w:tc>
        <w:tc>
          <w:tcPr>
            <w:tcW w:w="1842" w:type="dxa"/>
            <w:vAlign w:val="center"/>
          </w:tcPr>
          <w:p w14:paraId="3F1487E5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7BBC7224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61421AC3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009879A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8A3F3D7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4CE513A" w14:textId="53478127" w:rsidR="004C75D5" w:rsidRPr="0061465A" w:rsidRDefault="004C75D5" w:rsidP="00A41F08">
            <w:pPr>
              <w:widowControl w:val="0"/>
              <w:suppressAutoHyphens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Oparcie i siedzisko </w:t>
            </w:r>
            <w:r w:rsidR="00134658" w:rsidRPr="0061465A">
              <w:rPr>
                <w:rFonts w:eastAsiaTheme="minorEastAsia"/>
                <w:sz w:val="20"/>
                <w:szCs w:val="20"/>
              </w:rPr>
              <w:t>posiadają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</w:t>
            </w:r>
            <w:r w:rsidR="00134658" w:rsidRPr="0061465A">
              <w:rPr>
                <w:rFonts w:eastAsiaTheme="minorEastAsia"/>
                <w:sz w:val="20"/>
                <w:szCs w:val="20"/>
              </w:rPr>
              <w:t>wyraźne krawędzie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boczne określające grubość tych elementów.</w:t>
            </w:r>
          </w:p>
        </w:tc>
        <w:tc>
          <w:tcPr>
            <w:tcW w:w="1842" w:type="dxa"/>
            <w:vAlign w:val="center"/>
          </w:tcPr>
          <w:p w14:paraId="0A0EFAE9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523F46D0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0773C372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F1DA355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F0FF98D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2E571DD" w14:textId="27BB40D7" w:rsidR="004C75D5" w:rsidRPr="0061465A" w:rsidRDefault="004C75D5" w:rsidP="00A41F08">
            <w:pPr>
              <w:widowControl w:val="0"/>
              <w:suppressAutoHyphens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Siedzisko o grubości 60 mm</w:t>
            </w:r>
          </w:p>
        </w:tc>
        <w:tc>
          <w:tcPr>
            <w:tcW w:w="1842" w:type="dxa"/>
            <w:vAlign w:val="center"/>
          </w:tcPr>
          <w:p w14:paraId="074DE462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152949A3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608C70C7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6CF6C9F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E86B992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189FD83" w14:textId="0B69870F" w:rsidR="004C75D5" w:rsidRPr="0061465A" w:rsidRDefault="004C75D5" w:rsidP="00A41F08">
            <w:pPr>
              <w:widowControl w:val="0"/>
              <w:suppressAutoHyphens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Oparcie o grubości 50 mm</w:t>
            </w:r>
          </w:p>
        </w:tc>
        <w:tc>
          <w:tcPr>
            <w:tcW w:w="1842" w:type="dxa"/>
            <w:vAlign w:val="center"/>
          </w:tcPr>
          <w:p w14:paraId="55CF84DF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31C12856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6BFAB7E5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C6DC98D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AD9D55A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1DAC133" w14:textId="22ED19AD" w:rsidR="004C75D5" w:rsidRPr="0061465A" w:rsidRDefault="004C75D5" w:rsidP="00A41F08">
            <w:pPr>
              <w:widowControl w:val="0"/>
              <w:suppressAutoHyphens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Tapicerka oparcia i siedziska zszywana jest z kawałków tkaniny, a linie szycia </w:t>
            </w:r>
            <w:r w:rsidR="00134658" w:rsidRPr="0061465A">
              <w:rPr>
                <w:rFonts w:eastAsiaTheme="minorEastAsia"/>
                <w:sz w:val="20"/>
                <w:szCs w:val="20"/>
              </w:rPr>
              <w:t>podkreślone grubszą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nicią (stebnówka). </w:t>
            </w:r>
          </w:p>
        </w:tc>
        <w:tc>
          <w:tcPr>
            <w:tcW w:w="1842" w:type="dxa"/>
            <w:vAlign w:val="center"/>
          </w:tcPr>
          <w:p w14:paraId="0032A3C3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088BDC19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5A35436F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868D988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96E18EF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FBF838F" w14:textId="037D786D" w:rsidR="004C75D5" w:rsidRPr="0061465A" w:rsidRDefault="004C75D5" w:rsidP="00A41F08">
            <w:pPr>
              <w:widowControl w:val="0"/>
              <w:suppressAutoHyphens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Mechanizm obrotowy bez regulacji wysokości</w:t>
            </w:r>
          </w:p>
        </w:tc>
        <w:tc>
          <w:tcPr>
            <w:tcW w:w="1842" w:type="dxa"/>
            <w:vAlign w:val="center"/>
          </w:tcPr>
          <w:p w14:paraId="4126CCCE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0B3A1BB6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1247E78B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B8A8840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C99E767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74F2079" w14:textId="1FB10A34" w:rsidR="004C75D5" w:rsidRPr="0061465A" w:rsidRDefault="004C75D5" w:rsidP="00A41F08">
            <w:pPr>
              <w:widowControl w:val="0"/>
              <w:suppressAutoHyphens/>
              <w:ind w:left="3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Świadectwo z badań  wystawiona przez niezależną jednostkę badawczą posiadająca PCA dotyczące zgodności produktu</w:t>
            </w:r>
            <w:r w:rsidR="00E57FC0" w:rsidRPr="0061465A">
              <w:rPr>
                <w:rFonts w:eastAsiaTheme="minorEastAsia"/>
                <w:sz w:val="20"/>
                <w:szCs w:val="20"/>
              </w:rPr>
              <w:t xml:space="preserve"> w zakresie wymiarów , wytrzymałości , trwałości  i bezpieczeństwa dla mebli niedomowych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z normą PN-EN 16139:2013_07/AC:2013-09</w:t>
            </w:r>
            <w:r w:rsidR="00D57324" w:rsidRPr="0061465A">
              <w:rPr>
                <w:rFonts w:eastAsiaTheme="minorEastAsia"/>
                <w:sz w:val="20"/>
                <w:szCs w:val="20"/>
              </w:rPr>
              <w:t xml:space="preserve"> lub równoważne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, PN-EN 1022:201903</w:t>
            </w:r>
            <w:r w:rsidR="00D57324" w:rsidRPr="0061465A">
              <w:rPr>
                <w:rFonts w:eastAsiaTheme="minorEastAsia"/>
                <w:sz w:val="20"/>
                <w:szCs w:val="20"/>
              </w:rPr>
              <w:t xml:space="preserve"> lub równoważne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, PN-EN 1728:2012</w:t>
            </w:r>
            <w:r w:rsidR="00D57324" w:rsidRPr="0061465A">
              <w:rPr>
                <w:rFonts w:eastAsiaTheme="minorEastAsia"/>
                <w:sz w:val="20"/>
                <w:szCs w:val="20"/>
              </w:rPr>
              <w:t xml:space="preserve"> lub równoważne</w:t>
            </w:r>
            <w:r w:rsidRPr="0061465A">
              <w:rPr>
                <w:rFonts w:eastAsiaTheme="minorEastAsia"/>
                <w:sz w:val="20"/>
                <w:szCs w:val="20"/>
              </w:rPr>
              <w:t>, PN-EN 1335-2:2019-03</w:t>
            </w:r>
            <w:r w:rsidR="00D57324" w:rsidRPr="0061465A">
              <w:rPr>
                <w:rFonts w:eastAsiaTheme="minorEastAsia"/>
                <w:sz w:val="20"/>
                <w:szCs w:val="20"/>
              </w:rPr>
              <w:t xml:space="preserve"> lub równoważne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, PN-EN 1335-1:2020-09 </w:t>
            </w:r>
            <w:r w:rsidR="00E57FC0" w:rsidRPr="0061465A">
              <w:rPr>
                <w:rFonts w:eastAsiaTheme="minorEastAsia"/>
                <w:sz w:val="20"/>
                <w:szCs w:val="20"/>
              </w:rPr>
              <w:t xml:space="preserve">lub równoważne  </w:t>
            </w:r>
            <w:r w:rsidR="00425F65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Za równoważne uznaje się</w:t>
            </w:r>
            <w:r w:rsidR="00E84046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r w:rsidR="00591FA8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dokumenty</w:t>
            </w:r>
            <w:r w:rsidR="00425F65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319DBBCB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4A40D79D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4F45DB19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5F340F2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00F6F37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B2A48A8" w14:textId="19741CFA" w:rsidR="004C75D5" w:rsidRPr="0061465A" w:rsidRDefault="004C75D5" w:rsidP="00A41F08">
            <w:pPr>
              <w:widowControl w:val="0"/>
              <w:suppressAutoHyphens/>
              <w:ind w:left="30"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Oświadczenie </w:t>
            </w:r>
            <w:r w:rsidR="006004A4" w:rsidRPr="0061465A">
              <w:rPr>
                <w:rFonts w:eastAsiaTheme="minorEastAsia"/>
                <w:sz w:val="20"/>
                <w:szCs w:val="20"/>
              </w:rPr>
              <w:t>Oferent</w:t>
            </w:r>
            <w:r w:rsidRPr="0061465A">
              <w:rPr>
                <w:rFonts w:eastAsiaTheme="minorEastAsia"/>
                <w:sz w:val="20"/>
                <w:szCs w:val="20"/>
              </w:rPr>
              <w:t>a siedzisk, że w danej partii krzeseł zastosuje piankę o właściwościach trudno zapalnych</w:t>
            </w:r>
          </w:p>
        </w:tc>
        <w:tc>
          <w:tcPr>
            <w:tcW w:w="1842" w:type="dxa"/>
            <w:vAlign w:val="center"/>
          </w:tcPr>
          <w:p w14:paraId="703206EE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757484BE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64E9EFAB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D9C64C9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3D361E9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F602142" w14:textId="4A95770D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Termin dostawy </w:t>
            </w:r>
            <w:r w:rsidR="00E51DB9" w:rsidRPr="0061465A">
              <w:rPr>
                <w:rFonts w:eastAsiaTheme="minorEastAsia"/>
                <w:sz w:val="20"/>
                <w:szCs w:val="20"/>
              </w:rPr>
              <w:t>6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tygodni</w:t>
            </w:r>
            <w:r w:rsidR="00E51DB9" w:rsidRPr="0061465A">
              <w:rPr>
                <w:rFonts w:eastAsiaTheme="minorEastAsia"/>
                <w:sz w:val="20"/>
                <w:szCs w:val="20"/>
              </w:rPr>
              <w:t xml:space="preserve"> od podpisania umowy</w:t>
            </w:r>
          </w:p>
        </w:tc>
        <w:tc>
          <w:tcPr>
            <w:tcW w:w="1842" w:type="dxa"/>
            <w:vAlign w:val="center"/>
          </w:tcPr>
          <w:p w14:paraId="75E88CF5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C75D5" w:rsidRPr="0061465A" w14:paraId="5F21F7CB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1215630A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9852D67" w14:textId="77777777" w:rsidR="004C75D5" w:rsidRPr="0061465A" w:rsidRDefault="004C7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52BC027" w14:textId="77777777" w:rsidR="004C75D5" w:rsidRPr="0061465A" w:rsidRDefault="004C75D5" w:rsidP="00A41F0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A777C0C" w14:textId="063DF3F0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Gwarancja 60 miesięcy</w:t>
            </w:r>
          </w:p>
        </w:tc>
        <w:tc>
          <w:tcPr>
            <w:tcW w:w="1842" w:type="dxa"/>
            <w:vAlign w:val="center"/>
          </w:tcPr>
          <w:p w14:paraId="34DEB712" w14:textId="77777777" w:rsidR="004C75D5" w:rsidRPr="0061465A" w:rsidRDefault="004C7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D5769" w:rsidRPr="0061465A" w14:paraId="4F6F67F6" w14:textId="77777777" w:rsidTr="7790624E">
        <w:trPr>
          <w:trHeight w:val="61"/>
        </w:trPr>
        <w:tc>
          <w:tcPr>
            <w:tcW w:w="1319" w:type="dxa"/>
            <w:vMerge w:val="restart"/>
            <w:vAlign w:val="center"/>
          </w:tcPr>
          <w:p w14:paraId="658336FA" w14:textId="464CD8BA" w:rsidR="00DD5769" w:rsidRPr="0061465A" w:rsidRDefault="00DD5769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Część 14</w:t>
            </w:r>
          </w:p>
        </w:tc>
        <w:tc>
          <w:tcPr>
            <w:tcW w:w="2504" w:type="dxa"/>
            <w:vMerge w:val="restart"/>
            <w:vAlign w:val="center"/>
          </w:tcPr>
          <w:p w14:paraId="75E10715" w14:textId="52706544" w:rsidR="00DD5769" w:rsidRPr="0061465A" w:rsidRDefault="00DD5769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Zabudowa meblowa pomieszcz</w:t>
            </w:r>
            <w:r w:rsidR="560C1B0B" w:rsidRPr="0061465A">
              <w:rPr>
                <w:rFonts w:eastAsiaTheme="minorEastAsia"/>
                <w:b/>
                <w:bCs/>
                <w:sz w:val="20"/>
                <w:szCs w:val="20"/>
              </w:rPr>
              <w:t>e</w:t>
            </w: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nia medyczne/ pozycja nr 89</w:t>
            </w:r>
          </w:p>
        </w:tc>
        <w:tc>
          <w:tcPr>
            <w:tcW w:w="992" w:type="dxa"/>
            <w:vMerge w:val="restart"/>
            <w:vAlign w:val="center"/>
          </w:tcPr>
          <w:p w14:paraId="54D9B0E8" w14:textId="19BB3FDD" w:rsidR="00DD5769" w:rsidRPr="0061465A" w:rsidRDefault="00DD5769" w:rsidP="00A41F08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8788" w:type="dxa"/>
            <w:gridSpan w:val="2"/>
            <w:vAlign w:val="center"/>
          </w:tcPr>
          <w:p w14:paraId="327F0F01" w14:textId="6ED11CA5" w:rsidR="00DD5769" w:rsidRPr="0061465A" w:rsidRDefault="00DD5769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Materiał i konstrukcja</w:t>
            </w:r>
          </w:p>
        </w:tc>
      </w:tr>
      <w:tr w:rsidR="002D4050" w:rsidRPr="0061465A" w14:paraId="48B5A849" w14:textId="77777777" w:rsidTr="7790624E">
        <w:trPr>
          <w:trHeight w:val="61"/>
        </w:trPr>
        <w:tc>
          <w:tcPr>
            <w:tcW w:w="1319" w:type="dxa"/>
            <w:vMerge/>
            <w:vAlign w:val="center"/>
          </w:tcPr>
          <w:p w14:paraId="58B8C62C" w14:textId="77777777" w:rsidR="002D4050" w:rsidRPr="0061465A" w:rsidRDefault="002D405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3976837" w14:textId="77777777" w:rsidR="002D4050" w:rsidRPr="0061465A" w:rsidRDefault="002D405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285E4D8" w14:textId="77777777" w:rsidR="002D4050" w:rsidRPr="0061465A" w:rsidRDefault="002D405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5A8E44D" w14:textId="30689D6B" w:rsidR="002D4050" w:rsidRPr="0061465A" w:rsidRDefault="002D405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Meble wykonane w całości ze stali kwasoodpornej w gatunku nie gorszym niż OH18N9 (1.4301 / AISI 304).</w:t>
            </w:r>
          </w:p>
        </w:tc>
        <w:tc>
          <w:tcPr>
            <w:tcW w:w="1842" w:type="dxa"/>
            <w:vAlign w:val="center"/>
          </w:tcPr>
          <w:p w14:paraId="3B4B096F" w14:textId="77777777" w:rsidR="002D4050" w:rsidRPr="0061465A" w:rsidRDefault="002D405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D4050" w:rsidRPr="0061465A" w14:paraId="29BA2246" w14:textId="77777777" w:rsidTr="7790624E">
        <w:trPr>
          <w:trHeight w:val="61"/>
        </w:trPr>
        <w:tc>
          <w:tcPr>
            <w:tcW w:w="1319" w:type="dxa"/>
            <w:vMerge/>
            <w:vAlign w:val="center"/>
          </w:tcPr>
          <w:p w14:paraId="7C05E4DD" w14:textId="77777777" w:rsidR="002D4050" w:rsidRPr="0061465A" w:rsidRDefault="002D405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929E527" w14:textId="77777777" w:rsidR="002D4050" w:rsidRPr="0061465A" w:rsidRDefault="002D405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748CE2E" w14:textId="77777777" w:rsidR="002D4050" w:rsidRPr="0061465A" w:rsidRDefault="002D405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F1A795A" w14:textId="577B4967" w:rsidR="002D4050" w:rsidRPr="0061465A" w:rsidRDefault="002D405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Ścianki boczne, podłoga i sufit </w:t>
            </w:r>
            <w:r w:rsidR="00134658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szaf wykonane</w:t>
            </w: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z pojedynczej blachy o grubości zapewniającej odpowiednią sztywność.</w:t>
            </w:r>
          </w:p>
        </w:tc>
        <w:tc>
          <w:tcPr>
            <w:tcW w:w="1842" w:type="dxa"/>
            <w:vAlign w:val="center"/>
          </w:tcPr>
          <w:p w14:paraId="25AE45D7" w14:textId="77777777" w:rsidR="002D4050" w:rsidRPr="0061465A" w:rsidRDefault="002D405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D4050" w:rsidRPr="0061465A" w14:paraId="15AABA62" w14:textId="77777777" w:rsidTr="7790624E">
        <w:trPr>
          <w:trHeight w:val="61"/>
        </w:trPr>
        <w:tc>
          <w:tcPr>
            <w:tcW w:w="1319" w:type="dxa"/>
            <w:vMerge/>
            <w:vAlign w:val="center"/>
          </w:tcPr>
          <w:p w14:paraId="64C190BF" w14:textId="77777777" w:rsidR="002D4050" w:rsidRPr="0061465A" w:rsidRDefault="002D405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0DAEDDD" w14:textId="77777777" w:rsidR="002D4050" w:rsidRPr="0061465A" w:rsidRDefault="002D405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9E42881" w14:textId="77777777" w:rsidR="002D4050" w:rsidRPr="0061465A" w:rsidRDefault="002D405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0F2A205" w14:textId="1E4741EA" w:rsidR="002D4050" w:rsidRPr="0061465A" w:rsidRDefault="002D405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Korpusy szafek spawane i klejone - nie dopuszcza się nitowania lub skręcania elementów korpusów.</w:t>
            </w:r>
          </w:p>
        </w:tc>
        <w:tc>
          <w:tcPr>
            <w:tcW w:w="1842" w:type="dxa"/>
            <w:vAlign w:val="center"/>
          </w:tcPr>
          <w:p w14:paraId="573E8CC1" w14:textId="77777777" w:rsidR="002D4050" w:rsidRPr="0061465A" w:rsidRDefault="002D405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D4050" w:rsidRPr="0061465A" w14:paraId="3D43CB6E" w14:textId="77777777" w:rsidTr="7790624E">
        <w:trPr>
          <w:trHeight w:val="61"/>
        </w:trPr>
        <w:tc>
          <w:tcPr>
            <w:tcW w:w="1319" w:type="dxa"/>
            <w:vMerge/>
            <w:vAlign w:val="center"/>
          </w:tcPr>
          <w:p w14:paraId="51BCF527" w14:textId="77777777" w:rsidR="002D4050" w:rsidRPr="0061465A" w:rsidRDefault="002D405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915B1CF" w14:textId="77777777" w:rsidR="002D4050" w:rsidRPr="0061465A" w:rsidRDefault="002D405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0532778" w14:textId="77777777" w:rsidR="002D4050" w:rsidRPr="0061465A" w:rsidRDefault="002D405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11DF533" w14:textId="2EB86A2D" w:rsidR="002D4050" w:rsidRPr="0061465A" w:rsidRDefault="002D405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Wszystkie powierzchnie zewnętrzne i wewnętrzne gładkie, bez ostrych krawędzi, łatwe do mycia i dezynfekcji.</w:t>
            </w:r>
          </w:p>
        </w:tc>
        <w:tc>
          <w:tcPr>
            <w:tcW w:w="1842" w:type="dxa"/>
            <w:vAlign w:val="center"/>
          </w:tcPr>
          <w:p w14:paraId="75544764" w14:textId="77777777" w:rsidR="002D4050" w:rsidRPr="0061465A" w:rsidRDefault="002D405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D4050" w:rsidRPr="0061465A" w14:paraId="19598F0F" w14:textId="77777777" w:rsidTr="7790624E">
        <w:trPr>
          <w:trHeight w:val="61"/>
        </w:trPr>
        <w:tc>
          <w:tcPr>
            <w:tcW w:w="1319" w:type="dxa"/>
            <w:vMerge/>
            <w:vAlign w:val="center"/>
          </w:tcPr>
          <w:p w14:paraId="6CE002F7" w14:textId="77777777" w:rsidR="002D4050" w:rsidRPr="0061465A" w:rsidRDefault="002D405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8DEACEC" w14:textId="77777777" w:rsidR="002D4050" w:rsidRPr="0061465A" w:rsidRDefault="002D405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19CC8DA" w14:textId="77777777" w:rsidR="002D4050" w:rsidRPr="0061465A" w:rsidRDefault="002D405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36D23B59" w14:textId="73CE14B7" w:rsidR="002D4050" w:rsidRPr="0061465A" w:rsidRDefault="002D405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Szczelna konstrukcja szaf, uniemożliwiająca przenikanie kurzu.</w:t>
            </w:r>
          </w:p>
        </w:tc>
        <w:tc>
          <w:tcPr>
            <w:tcW w:w="1842" w:type="dxa"/>
            <w:vAlign w:val="center"/>
          </w:tcPr>
          <w:p w14:paraId="3A3B8B3E" w14:textId="77777777" w:rsidR="002D4050" w:rsidRPr="0061465A" w:rsidRDefault="002D405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D4050" w:rsidRPr="0061465A" w14:paraId="2AA92279" w14:textId="77777777" w:rsidTr="7790624E">
        <w:trPr>
          <w:trHeight w:val="61"/>
        </w:trPr>
        <w:tc>
          <w:tcPr>
            <w:tcW w:w="1319" w:type="dxa"/>
            <w:vMerge/>
            <w:vAlign w:val="center"/>
          </w:tcPr>
          <w:p w14:paraId="1BD1FB82" w14:textId="77777777" w:rsidR="002D4050" w:rsidRPr="0061465A" w:rsidRDefault="002D405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1AA6186" w14:textId="77777777" w:rsidR="002D4050" w:rsidRPr="0061465A" w:rsidRDefault="002D405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06C2D77" w14:textId="77777777" w:rsidR="002D4050" w:rsidRPr="0061465A" w:rsidRDefault="002D405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88" w:type="dxa"/>
            <w:gridSpan w:val="2"/>
            <w:vAlign w:val="center"/>
          </w:tcPr>
          <w:p w14:paraId="2B45AA75" w14:textId="5A0C889A" w:rsidR="002D4050" w:rsidRPr="0061465A" w:rsidRDefault="008B3F7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Drzwi i zawiasy</w:t>
            </w:r>
          </w:p>
        </w:tc>
      </w:tr>
      <w:tr w:rsidR="00171FD6" w:rsidRPr="0061465A" w14:paraId="409050FA" w14:textId="77777777" w:rsidTr="7790624E">
        <w:trPr>
          <w:trHeight w:val="61"/>
        </w:trPr>
        <w:tc>
          <w:tcPr>
            <w:tcW w:w="1319" w:type="dxa"/>
            <w:vMerge/>
            <w:vAlign w:val="center"/>
          </w:tcPr>
          <w:p w14:paraId="359C38E0" w14:textId="77777777" w:rsidR="00171FD6" w:rsidRPr="0061465A" w:rsidRDefault="00171FD6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53EB6B3" w14:textId="77777777" w:rsidR="00171FD6" w:rsidRPr="0061465A" w:rsidRDefault="00171FD6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1F3DC41" w14:textId="77777777" w:rsidR="00171FD6" w:rsidRPr="0061465A" w:rsidRDefault="00171FD6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3555A51" w14:textId="55FE9F3B" w:rsidR="00171FD6" w:rsidRPr="0061465A" w:rsidRDefault="00171FD6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Wszystkie drzwi zamykane na zamek baskwilowy ryglujący drzwi w co najmniej w dwóch punktach. Fronty szuflad wyposażone w zamek centralny.</w:t>
            </w:r>
          </w:p>
        </w:tc>
        <w:tc>
          <w:tcPr>
            <w:tcW w:w="1842" w:type="dxa"/>
            <w:vAlign w:val="center"/>
          </w:tcPr>
          <w:p w14:paraId="0C76B1D1" w14:textId="77777777" w:rsidR="00171FD6" w:rsidRPr="0061465A" w:rsidRDefault="00171FD6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171FD6" w:rsidRPr="0061465A" w14:paraId="047021C7" w14:textId="77777777" w:rsidTr="7790624E">
        <w:trPr>
          <w:trHeight w:val="61"/>
        </w:trPr>
        <w:tc>
          <w:tcPr>
            <w:tcW w:w="1319" w:type="dxa"/>
            <w:vMerge/>
            <w:vAlign w:val="center"/>
          </w:tcPr>
          <w:p w14:paraId="7B7F6D8B" w14:textId="77777777" w:rsidR="00171FD6" w:rsidRPr="0061465A" w:rsidRDefault="00171FD6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29A6ED2" w14:textId="77777777" w:rsidR="00171FD6" w:rsidRPr="0061465A" w:rsidRDefault="00171FD6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99A5BE8" w14:textId="77777777" w:rsidR="00171FD6" w:rsidRPr="0061465A" w:rsidRDefault="00171FD6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1C4C985" w14:textId="242F704E" w:rsidR="00171FD6" w:rsidRPr="0061465A" w:rsidRDefault="00171FD6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Wysokiej jakości zawiasy do drzwi, nierdzewne, osłonięte zapewniające dokładną regulację i demontaż, umożliwiające otwarcie drzwi o kąt co najmniej 110°</w:t>
            </w:r>
          </w:p>
        </w:tc>
        <w:tc>
          <w:tcPr>
            <w:tcW w:w="1842" w:type="dxa"/>
            <w:vAlign w:val="center"/>
          </w:tcPr>
          <w:p w14:paraId="4573BEEB" w14:textId="77777777" w:rsidR="00171FD6" w:rsidRPr="0061465A" w:rsidRDefault="00171FD6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171FD6" w:rsidRPr="0061465A" w14:paraId="0F1D024D" w14:textId="77777777" w:rsidTr="7790624E">
        <w:trPr>
          <w:trHeight w:val="61"/>
        </w:trPr>
        <w:tc>
          <w:tcPr>
            <w:tcW w:w="1319" w:type="dxa"/>
            <w:vMerge/>
            <w:vAlign w:val="center"/>
          </w:tcPr>
          <w:p w14:paraId="5CCC920D" w14:textId="77777777" w:rsidR="00171FD6" w:rsidRPr="0061465A" w:rsidRDefault="00171FD6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F0BF6DB" w14:textId="77777777" w:rsidR="00171FD6" w:rsidRPr="0061465A" w:rsidRDefault="00171FD6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90A0C3E" w14:textId="77777777" w:rsidR="00171FD6" w:rsidRPr="0061465A" w:rsidRDefault="00171FD6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1849AD1" w14:textId="4AF419F5" w:rsidR="00171FD6" w:rsidRPr="0061465A" w:rsidRDefault="00171FD6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Drzwi szafek o grubości min. 18 mm</w:t>
            </w:r>
          </w:p>
        </w:tc>
        <w:tc>
          <w:tcPr>
            <w:tcW w:w="1842" w:type="dxa"/>
            <w:vAlign w:val="center"/>
          </w:tcPr>
          <w:p w14:paraId="2733F3CF" w14:textId="77777777" w:rsidR="00171FD6" w:rsidRPr="0061465A" w:rsidRDefault="00171FD6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171FD6" w:rsidRPr="0061465A" w14:paraId="3A1BD58C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66EDFCFE" w14:textId="77777777" w:rsidR="00171FD6" w:rsidRPr="0061465A" w:rsidRDefault="00171FD6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30F7EE1" w14:textId="77777777" w:rsidR="00171FD6" w:rsidRPr="0061465A" w:rsidRDefault="00171FD6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4835914" w14:textId="77777777" w:rsidR="00171FD6" w:rsidRPr="0061465A" w:rsidRDefault="00171FD6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DFD17DB" w14:textId="119499A2" w:rsidR="00171FD6" w:rsidRPr="0061465A" w:rsidRDefault="00171FD6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Drzwi szafek pełne </w:t>
            </w:r>
          </w:p>
        </w:tc>
        <w:tc>
          <w:tcPr>
            <w:tcW w:w="1842" w:type="dxa"/>
            <w:vAlign w:val="center"/>
          </w:tcPr>
          <w:p w14:paraId="4188D9E4" w14:textId="77777777" w:rsidR="00171FD6" w:rsidRPr="0061465A" w:rsidRDefault="00171FD6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171FD6" w:rsidRPr="0061465A" w14:paraId="29DC76D7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596A9523" w14:textId="77777777" w:rsidR="00171FD6" w:rsidRPr="0061465A" w:rsidRDefault="00171FD6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8E84E4F" w14:textId="77777777" w:rsidR="00171FD6" w:rsidRPr="0061465A" w:rsidRDefault="00171FD6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3110A70" w14:textId="77777777" w:rsidR="00171FD6" w:rsidRPr="0061465A" w:rsidRDefault="00171FD6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FCA2715" w14:textId="0CD69639" w:rsidR="00171FD6" w:rsidRPr="0061465A" w:rsidRDefault="00171FD6" w:rsidP="00A41F08">
            <w:pPr>
              <w:ind w:left="3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Fronty drzwi wyposażone w szczelne, pewnie osadzone w konstrukcji uszczelki gumowe, uniemożliwiające przenikanie zanieczyszczeń. Uszczelki montowane na skrzydle drzwiowym poprzez wcisk (nie przyklejane). Łączenia narożnikowe uszczelek zgrzewane</w:t>
            </w:r>
          </w:p>
        </w:tc>
        <w:tc>
          <w:tcPr>
            <w:tcW w:w="1842" w:type="dxa"/>
            <w:vAlign w:val="center"/>
          </w:tcPr>
          <w:p w14:paraId="794A1389" w14:textId="77777777" w:rsidR="00171FD6" w:rsidRPr="0061465A" w:rsidRDefault="00171FD6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171FD6" w:rsidRPr="0061465A" w14:paraId="6B63FEC7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09C7EA8E" w14:textId="77777777" w:rsidR="00171FD6" w:rsidRPr="0061465A" w:rsidRDefault="00171FD6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57DF1E5" w14:textId="77777777" w:rsidR="00171FD6" w:rsidRPr="0061465A" w:rsidRDefault="00171FD6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BB5D3C1" w14:textId="77777777" w:rsidR="00171FD6" w:rsidRPr="0061465A" w:rsidRDefault="00171FD6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9896CBA" w14:textId="1F4DCF4B" w:rsidR="00171FD6" w:rsidRPr="0061465A" w:rsidRDefault="00171FD6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Fronty drzwi szlifowane lub malowane proszkowo farbami antybakteryjnymi z jonami srebra, w kolorze wg palety RAL 5014</w:t>
            </w:r>
          </w:p>
        </w:tc>
        <w:tc>
          <w:tcPr>
            <w:tcW w:w="1842" w:type="dxa"/>
            <w:vAlign w:val="center"/>
          </w:tcPr>
          <w:p w14:paraId="581CFEB3" w14:textId="77777777" w:rsidR="00171FD6" w:rsidRPr="0061465A" w:rsidRDefault="00171FD6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BE64A0" w:rsidRPr="0061465A" w14:paraId="227D60B6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1A75E714" w14:textId="77777777" w:rsidR="00BE64A0" w:rsidRPr="0061465A" w:rsidRDefault="00BE64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82EA097" w14:textId="77777777" w:rsidR="00BE64A0" w:rsidRPr="0061465A" w:rsidRDefault="00BE64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FD38EC7" w14:textId="77777777" w:rsidR="00BE64A0" w:rsidRPr="0061465A" w:rsidRDefault="00BE64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88" w:type="dxa"/>
            <w:gridSpan w:val="2"/>
            <w:vAlign w:val="center"/>
          </w:tcPr>
          <w:p w14:paraId="4340A817" w14:textId="7CAB1982" w:rsidR="00BE64A0" w:rsidRPr="0061465A" w:rsidRDefault="00106A7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Półki i wyposażenie wewnętrzne</w:t>
            </w:r>
          </w:p>
        </w:tc>
      </w:tr>
      <w:tr w:rsidR="0047764C" w:rsidRPr="0061465A" w14:paraId="3EFC3AEC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3EF3DE3D" w14:textId="77777777" w:rsidR="0047764C" w:rsidRPr="0061465A" w:rsidRDefault="0047764C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CA1A5E0" w14:textId="77777777" w:rsidR="0047764C" w:rsidRPr="0061465A" w:rsidRDefault="0047764C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0654270" w14:textId="77777777" w:rsidR="0047764C" w:rsidRPr="0061465A" w:rsidRDefault="0047764C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7B2A824" w14:textId="02732A11" w:rsidR="0047764C" w:rsidRPr="0061465A" w:rsidRDefault="0047764C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Półki wykonane ze stali nierdzewnej, z możliwością regulacji wysokości mocowania. Nośność półki 20 kg przy równomiernym obciążeniu. Dopuszcza się półki wykonane z HPL.</w:t>
            </w:r>
          </w:p>
        </w:tc>
        <w:tc>
          <w:tcPr>
            <w:tcW w:w="1842" w:type="dxa"/>
            <w:vAlign w:val="center"/>
          </w:tcPr>
          <w:p w14:paraId="7BE944AA" w14:textId="77777777" w:rsidR="0047764C" w:rsidRPr="0061465A" w:rsidRDefault="0047764C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7764C" w:rsidRPr="0061465A" w14:paraId="5437E065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6D6D51AA" w14:textId="77777777" w:rsidR="0047764C" w:rsidRPr="0061465A" w:rsidRDefault="0047764C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5E2D01C" w14:textId="77777777" w:rsidR="0047764C" w:rsidRPr="0061465A" w:rsidRDefault="0047764C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95684A2" w14:textId="77777777" w:rsidR="0047764C" w:rsidRPr="0061465A" w:rsidRDefault="0047764C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72B191C" w14:textId="17216DF3" w:rsidR="0047764C" w:rsidRPr="0061465A" w:rsidRDefault="0047764C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Wnętrza szaf i szafek konstrukcyjnie wyposażone w specjalistyczne rastry umożliwiające łatwą regulację wysokości położenia montowanych wewnątrz półek minimalnie co 45 mm. Nie dopuszcza się rastrów montowanych jako dodatkowe elementy szafki</w:t>
            </w:r>
          </w:p>
        </w:tc>
        <w:tc>
          <w:tcPr>
            <w:tcW w:w="1842" w:type="dxa"/>
            <w:vAlign w:val="center"/>
          </w:tcPr>
          <w:p w14:paraId="5B6F3457" w14:textId="77777777" w:rsidR="0047764C" w:rsidRPr="0061465A" w:rsidRDefault="0047764C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7764C" w:rsidRPr="0061465A" w14:paraId="4E22B638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7EA86704" w14:textId="77777777" w:rsidR="0047764C" w:rsidRPr="0061465A" w:rsidRDefault="0047764C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D850CFA" w14:textId="77777777" w:rsidR="0047764C" w:rsidRPr="0061465A" w:rsidRDefault="0047764C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44F8480" w14:textId="77777777" w:rsidR="0047764C" w:rsidRPr="0061465A" w:rsidRDefault="0047764C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88" w:type="dxa"/>
            <w:gridSpan w:val="2"/>
            <w:vAlign w:val="center"/>
          </w:tcPr>
          <w:p w14:paraId="56852D2B" w14:textId="066BB9DF" w:rsidR="0047764C" w:rsidRPr="0061465A" w:rsidRDefault="002222B9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Podstawa</w:t>
            </w:r>
          </w:p>
        </w:tc>
      </w:tr>
      <w:tr w:rsidR="00017EF4" w:rsidRPr="0061465A" w14:paraId="5E58DC60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24B555E4" w14:textId="77777777" w:rsidR="00017EF4" w:rsidRPr="0061465A" w:rsidRDefault="00017EF4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BACD39C" w14:textId="77777777" w:rsidR="00017EF4" w:rsidRPr="0061465A" w:rsidRDefault="00017EF4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03EE1F7" w14:textId="77777777" w:rsidR="00017EF4" w:rsidRPr="0061465A" w:rsidRDefault="00017EF4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76F6F7C" w14:textId="3551DDCF" w:rsidR="00017EF4" w:rsidRPr="0061465A" w:rsidRDefault="00017EF4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  <w:t>Nóżki o wysokości min. 140 mm cofnięte o min. 15 mm w stosunku do przedniej dolnej krawędzi korpusów</w:t>
            </w:r>
          </w:p>
        </w:tc>
        <w:tc>
          <w:tcPr>
            <w:tcW w:w="1842" w:type="dxa"/>
            <w:vAlign w:val="center"/>
          </w:tcPr>
          <w:p w14:paraId="6914CF12" w14:textId="77777777" w:rsidR="00017EF4" w:rsidRPr="0061465A" w:rsidRDefault="00017EF4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017EF4" w:rsidRPr="0061465A" w14:paraId="47C0047E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120B2BDD" w14:textId="77777777" w:rsidR="00017EF4" w:rsidRPr="0061465A" w:rsidRDefault="00017EF4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19E80B8" w14:textId="77777777" w:rsidR="00017EF4" w:rsidRPr="0061465A" w:rsidRDefault="00017EF4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8BCFEF7" w14:textId="77777777" w:rsidR="00017EF4" w:rsidRPr="0061465A" w:rsidRDefault="00017EF4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58E27B2" w14:textId="20B70EA4" w:rsidR="00017EF4" w:rsidRPr="0061465A" w:rsidRDefault="00017EF4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  <w:t>Nóżki wyposażone w regulatory wysokości umożliwiające wypoziomowanie mebla w zakresie 20 mm</w:t>
            </w:r>
          </w:p>
        </w:tc>
        <w:tc>
          <w:tcPr>
            <w:tcW w:w="1842" w:type="dxa"/>
            <w:vAlign w:val="center"/>
          </w:tcPr>
          <w:p w14:paraId="0995829A" w14:textId="77777777" w:rsidR="00017EF4" w:rsidRPr="0061465A" w:rsidRDefault="00017EF4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017EF4" w:rsidRPr="0061465A" w14:paraId="3229BDA1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2C79389B" w14:textId="77777777" w:rsidR="00017EF4" w:rsidRPr="0061465A" w:rsidRDefault="00017EF4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17D5C30" w14:textId="77777777" w:rsidR="00017EF4" w:rsidRPr="0061465A" w:rsidRDefault="00017EF4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1467B07" w14:textId="77777777" w:rsidR="00017EF4" w:rsidRPr="0061465A" w:rsidRDefault="00017EF4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7EA6A01" w14:textId="29B96526" w:rsidR="00017EF4" w:rsidRPr="0061465A" w:rsidRDefault="00017EF4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  <w:t>Alternatywnie dopuszcza się zintegrowane cokoły nośne z regulatorami poziomowania.</w:t>
            </w:r>
          </w:p>
        </w:tc>
        <w:tc>
          <w:tcPr>
            <w:tcW w:w="1842" w:type="dxa"/>
            <w:vAlign w:val="center"/>
          </w:tcPr>
          <w:p w14:paraId="46F14D27" w14:textId="77777777" w:rsidR="00017EF4" w:rsidRPr="0061465A" w:rsidRDefault="00017EF4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017EF4" w:rsidRPr="0061465A" w14:paraId="3251C05F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065C8D3A" w14:textId="77777777" w:rsidR="00017EF4" w:rsidRPr="0061465A" w:rsidRDefault="00017EF4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7A2A557" w14:textId="77777777" w:rsidR="00017EF4" w:rsidRPr="0061465A" w:rsidRDefault="00017EF4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5ADC815" w14:textId="77777777" w:rsidR="00017EF4" w:rsidRPr="0061465A" w:rsidRDefault="00017EF4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88" w:type="dxa"/>
            <w:gridSpan w:val="2"/>
            <w:vAlign w:val="center"/>
          </w:tcPr>
          <w:p w14:paraId="68D4446C" w14:textId="2F3C44DC" w:rsidR="00017EF4" w:rsidRPr="0061465A" w:rsidRDefault="00FE2B0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Uchwyty</w:t>
            </w:r>
          </w:p>
        </w:tc>
      </w:tr>
      <w:tr w:rsidR="000E3740" w:rsidRPr="0061465A" w14:paraId="05E0D5C6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054DCDE3" w14:textId="77777777" w:rsidR="000E3740" w:rsidRPr="0061465A" w:rsidRDefault="000E374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4E03AFC" w14:textId="77777777" w:rsidR="000E3740" w:rsidRPr="0061465A" w:rsidRDefault="000E374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9438DE4" w14:textId="77777777" w:rsidR="000E3740" w:rsidRPr="0061465A" w:rsidRDefault="000E374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FA75472" w14:textId="6B185D41" w:rsidR="000E3740" w:rsidRPr="0061465A" w:rsidRDefault="000E374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Uchwyt do otwierania drzwi i szuflad wykonany z aluminium. Konstrukcja uchwytu powinna umożliwić umieszczenie opisu z zawartością, który nie jest w bezpośrednim kontakcie z dłonią użytkownika</w:t>
            </w:r>
          </w:p>
        </w:tc>
        <w:tc>
          <w:tcPr>
            <w:tcW w:w="1842" w:type="dxa"/>
            <w:vAlign w:val="center"/>
          </w:tcPr>
          <w:p w14:paraId="415F738E" w14:textId="77777777" w:rsidR="000E3740" w:rsidRPr="0061465A" w:rsidRDefault="000E374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0E3740" w:rsidRPr="0061465A" w14:paraId="61146481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1D75AF79" w14:textId="77777777" w:rsidR="000E3740" w:rsidRPr="0061465A" w:rsidRDefault="000E374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6D984AE" w14:textId="77777777" w:rsidR="000E3740" w:rsidRPr="0061465A" w:rsidRDefault="000E374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1C3EB3E" w14:textId="77777777" w:rsidR="000E3740" w:rsidRPr="0061465A" w:rsidRDefault="000E374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4246FCE" w14:textId="549977FD" w:rsidR="000E3740" w:rsidRPr="0061465A" w:rsidRDefault="0013465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Uchwyt o</w:t>
            </w:r>
            <w:r w:rsidR="000E3740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wymiarach całkowitych: 138x45x37 mm umożliwiający wygodny pochwyt.</w:t>
            </w:r>
          </w:p>
        </w:tc>
        <w:tc>
          <w:tcPr>
            <w:tcW w:w="1842" w:type="dxa"/>
            <w:vAlign w:val="center"/>
          </w:tcPr>
          <w:p w14:paraId="34E21A36" w14:textId="77777777" w:rsidR="000E3740" w:rsidRPr="0061465A" w:rsidRDefault="000E374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0E3740" w:rsidRPr="0061465A" w14:paraId="5A8B50D5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66608F5D" w14:textId="77777777" w:rsidR="000E3740" w:rsidRPr="0061465A" w:rsidRDefault="000E374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168CF35" w14:textId="77777777" w:rsidR="000E3740" w:rsidRPr="0061465A" w:rsidRDefault="000E374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CE1F7B9" w14:textId="77777777" w:rsidR="000E3740" w:rsidRPr="0061465A" w:rsidRDefault="000E374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3E95B63" w14:textId="4433608B" w:rsidR="000E3740" w:rsidRPr="0061465A" w:rsidRDefault="000E374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Ergonomiczny kształt (litera „D” lub z przetłoczeniem/wgłębieniem ułatwiającym chwyt).</w:t>
            </w:r>
          </w:p>
        </w:tc>
        <w:tc>
          <w:tcPr>
            <w:tcW w:w="1842" w:type="dxa"/>
            <w:vAlign w:val="center"/>
          </w:tcPr>
          <w:p w14:paraId="7A639D02" w14:textId="77777777" w:rsidR="000E3740" w:rsidRPr="0061465A" w:rsidRDefault="000E374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741C4" w:rsidRPr="0061465A" w14:paraId="5D5709F2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76320BC1" w14:textId="77777777" w:rsidR="008741C4" w:rsidRPr="0061465A" w:rsidRDefault="008741C4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8F9E7DE" w14:textId="77777777" w:rsidR="008741C4" w:rsidRPr="0061465A" w:rsidRDefault="008741C4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6411A20" w14:textId="77777777" w:rsidR="008741C4" w:rsidRPr="0061465A" w:rsidRDefault="008741C4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88" w:type="dxa"/>
            <w:gridSpan w:val="2"/>
            <w:vAlign w:val="center"/>
          </w:tcPr>
          <w:p w14:paraId="093BFC9F" w14:textId="6F176F1F" w:rsidR="008741C4" w:rsidRPr="0061465A" w:rsidRDefault="008741C4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Blaty</w:t>
            </w:r>
          </w:p>
        </w:tc>
      </w:tr>
      <w:tr w:rsidR="00933730" w:rsidRPr="0061465A" w14:paraId="08E5B642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6F256CDE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9CE6654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E386AB9" w14:textId="77777777" w:rsidR="00933730" w:rsidRPr="0061465A" w:rsidRDefault="0093373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5631C9D" w14:textId="1FB92786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Blaty wykonane ze stali nierdzewnej kwasoodpornej w gatunku nie gorszym niż AISI 304 (OH18N9), grubość blachy min. </w:t>
            </w:r>
            <w:r w:rsidRPr="0061465A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1,2 mm</w:t>
            </w: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14:paraId="264D91F9" w14:textId="77777777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33730" w:rsidRPr="0061465A" w14:paraId="33EFC12F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04443587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7C622B5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72E491B" w14:textId="77777777" w:rsidR="00933730" w:rsidRPr="0061465A" w:rsidRDefault="0093373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5B751FF" w14:textId="1D2E030B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Konstrukcja blatu wzmocniona od spodu, zapewniająca stabilność i odporność na odkształcenia pod wpływem obciążeń.</w:t>
            </w:r>
          </w:p>
        </w:tc>
        <w:tc>
          <w:tcPr>
            <w:tcW w:w="1842" w:type="dxa"/>
            <w:vAlign w:val="center"/>
          </w:tcPr>
          <w:p w14:paraId="44D17E86" w14:textId="77777777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33730" w:rsidRPr="0061465A" w14:paraId="06B39357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0FD2EE23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A0661D3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1E39C77" w14:textId="77777777" w:rsidR="00933730" w:rsidRPr="0061465A" w:rsidRDefault="0093373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3F65FA4" w14:textId="09377BCA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Powierzchnia gładka, jednolita, bez porów i szczelin, odporna na zarysowania i uderzenia.</w:t>
            </w:r>
          </w:p>
        </w:tc>
        <w:tc>
          <w:tcPr>
            <w:tcW w:w="1842" w:type="dxa"/>
            <w:vAlign w:val="center"/>
          </w:tcPr>
          <w:p w14:paraId="3DBFEB53" w14:textId="77777777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33730" w:rsidRPr="0061465A" w14:paraId="0E35FC6A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32282F52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AAC37E7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BE96DF6" w14:textId="77777777" w:rsidR="00933730" w:rsidRPr="0061465A" w:rsidRDefault="0093373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52C566D" w14:textId="3094B01A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Brzegi i narożniki zaokrąglone– dla bezpieczeństwa użytkowników i łatwości czyszczenia.</w:t>
            </w:r>
          </w:p>
        </w:tc>
        <w:tc>
          <w:tcPr>
            <w:tcW w:w="1842" w:type="dxa"/>
            <w:vAlign w:val="center"/>
          </w:tcPr>
          <w:p w14:paraId="20FC6832" w14:textId="77777777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33730" w:rsidRPr="0061465A" w14:paraId="16216EFB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48213577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D0CF098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476D34F" w14:textId="77777777" w:rsidR="00933730" w:rsidRPr="0061465A" w:rsidRDefault="0093373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D953A3E" w14:textId="5334A65E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Wykończenie matowe (satyna) ograniczające efekt odblasków świetlnych.</w:t>
            </w:r>
          </w:p>
        </w:tc>
        <w:tc>
          <w:tcPr>
            <w:tcW w:w="1842" w:type="dxa"/>
            <w:vAlign w:val="center"/>
          </w:tcPr>
          <w:p w14:paraId="70E82D5E" w14:textId="77777777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33730" w:rsidRPr="0061465A" w14:paraId="3AB6CD13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1BAB422B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4161AD4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F0FFB20" w14:textId="77777777" w:rsidR="00933730" w:rsidRPr="0061465A" w:rsidRDefault="0093373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321D8BD" w14:textId="25DF4495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Blaty odporne na działanie środków dezynfekcyjnych stosowanych w placówkach medycznych (alkoholowe, QAC, aldehydy, nadtlenki, podchloryny).</w:t>
            </w:r>
          </w:p>
        </w:tc>
        <w:tc>
          <w:tcPr>
            <w:tcW w:w="1842" w:type="dxa"/>
            <w:vAlign w:val="center"/>
          </w:tcPr>
          <w:p w14:paraId="14848389" w14:textId="77777777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33730" w:rsidRPr="0061465A" w14:paraId="66974F0D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38D088BB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31A2F59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E9732C4" w14:textId="77777777" w:rsidR="00933730" w:rsidRPr="0061465A" w:rsidRDefault="0093373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9833CFA" w14:textId="0156D935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Brak reakcji powierzchni z krwią, płynami ustrojowymi oraz lekami.</w:t>
            </w:r>
          </w:p>
        </w:tc>
        <w:tc>
          <w:tcPr>
            <w:tcW w:w="1842" w:type="dxa"/>
            <w:vAlign w:val="center"/>
          </w:tcPr>
          <w:p w14:paraId="1AC7305E" w14:textId="77777777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33730" w:rsidRPr="0061465A" w14:paraId="00B8550D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55C09BCF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926383A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A47F5B8" w14:textId="77777777" w:rsidR="00933730" w:rsidRPr="0061465A" w:rsidRDefault="0093373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5AA55DC" w14:textId="7BD767E5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Powierzchnia nienasiąkliwa, nieprzepuszczalna dla cieczy i pary.</w:t>
            </w:r>
          </w:p>
        </w:tc>
        <w:tc>
          <w:tcPr>
            <w:tcW w:w="1842" w:type="dxa"/>
            <w:vAlign w:val="center"/>
          </w:tcPr>
          <w:p w14:paraId="12AC8D60" w14:textId="77777777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33730" w:rsidRPr="0061465A" w14:paraId="72D2E2CB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3AA3778A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C2DBC3B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19AF33B" w14:textId="77777777" w:rsidR="00933730" w:rsidRPr="0061465A" w:rsidRDefault="0093373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072096E" w14:textId="11B9AB64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Krawędzie blatu podwinięte i zespawane w sposób uniemożliwiający gromadzenie się zanieczyszczeń.</w:t>
            </w:r>
          </w:p>
        </w:tc>
        <w:tc>
          <w:tcPr>
            <w:tcW w:w="1842" w:type="dxa"/>
            <w:vAlign w:val="center"/>
          </w:tcPr>
          <w:p w14:paraId="11E0A97D" w14:textId="77777777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33730" w:rsidRPr="0061465A" w14:paraId="5B435FAB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1F538367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1E4D16B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242EF42" w14:textId="77777777" w:rsidR="00933730" w:rsidRPr="0061465A" w:rsidRDefault="0093373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CE17457" w14:textId="1AF0C943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Miejsca spawów szlifowane i polerowane do uzyskania gładkiej powierzchni. Maks. Ra ≤ 0,8 μm dla powierzchni roboczych i spoin po szlifowaniu/polerowaniu</w:t>
            </w:r>
          </w:p>
        </w:tc>
        <w:tc>
          <w:tcPr>
            <w:tcW w:w="1842" w:type="dxa"/>
            <w:vAlign w:val="center"/>
          </w:tcPr>
          <w:p w14:paraId="703924BD" w14:textId="77777777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33730" w:rsidRPr="0061465A" w14:paraId="74B141CB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42BA0A73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62FA3C2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CAA3C58" w14:textId="77777777" w:rsidR="00933730" w:rsidRPr="0061465A" w:rsidRDefault="0093373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9D9C0FA" w14:textId="2265D014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Możliwość silikonowania przy styku z innymi elementami zabudowy w celu zapewnienia szczelności.</w:t>
            </w:r>
          </w:p>
        </w:tc>
        <w:tc>
          <w:tcPr>
            <w:tcW w:w="1842" w:type="dxa"/>
            <w:vAlign w:val="center"/>
          </w:tcPr>
          <w:p w14:paraId="41CD1BD3" w14:textId="77777777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33730" w:rsidRPr="0061465A" w14:paraId="2ACAE66C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4F360846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6E84543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7B60164" w14:textId="77777777" w:rsidR="00933730" w:rsidRPr="0061465A" w:rsidRDefault="0093373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C60424E" w14:textId="36EC66B5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Nośność blatu nie mniejsza niż 100 kg/m² równomiernego obciążenia.</w:t>
            </w:r>
          </w:p>
        </w:tc>
        <w:tc>
          <w:tcPr>
            <w:tcW w:w="1842" w:type="dxa"/>
            <w:vAlign w:val="center"/>
          </w:tcPr>
          <w:p w14:paraId="33DC703F" w14:textId="77777777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33730" w:rsidRPr="0061465A" w14:paraId="75073A8D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44F6864A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08AA28B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18A8A49" w14:textId="77777777" w:rsidR="00933730" w:rsidRPr="0061465A" w:rsidRDefault="0093373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AE7D98D" w14:textId="262D069F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Konstrukcja odporna na drgania i uderzenia mechaniczne występujące w pracy szpitalnej.</w:t>
            </w:r>
          </w:p>
        </w:tc>
        <w:tc>
          <w:tcPr>
            <w:tcW w:w="1842" w:type="dxa"/>
            <w:vAlign w:val="center"/>
          </w:tcPr>
          <w:p w14:paraId="0B91D78F" w14:textId="77777777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33730" w:rsidRPr="0061465A" w14:paraId="3E935E9C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315E1681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1922045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DEC9C87" w14:textId="77777777" w:rsidR="00933730" w:rsidRPr="0061465A" w:rsidRDefault="0093373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93DE05A" w14:textId="2863C593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Blaty z zagłębieniem zapobiegającym spływaniu cieczy na podłogę. Zintegrowany „fartuch” przyścienny minimum 40mm, dla blatów dosuwanych do ściany.</w:t>
            </w:r>
          </w:p>
        </w:tc>
        <w:tc>
          <w:tcPr>
            <w:tcW w:w="1842" w:type="dxa"/>
            <w:vAlign w:val="center"/>
          </w:tcPr>
          <w:p w14:paraId="35D4C4EC" w14:textId="77777777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33730" w:rsidRPr="0061465A" w14:paraId="69F91EE1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36A16E73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A16FB34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EAFFA65" w14:textId="77777777" w:rsidR="00933730" w:rsidRPr="0061465A" w:rsidRDefault="0093373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025BBE0" w14:textId="169F5AA4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Blaty z otworami technologicznymi (np. na zlewy, kuwety, przepusty kablowe) – w zależności od miejsca montażu.</w:t>
            </w:r>
          </w:p>
        </w:tc>
        <w:tc>
          <w:tcPr>
            <w:tcW w:w="1842" w:type="dxa"/>
            <w:vAlign w:val="center"/>
          </w:tcPr>
          <w:p w14:paraId="12A54949" w14:textId="77777777" w:rsidR="00933730" w:rsidRPr="0061465A" w:rsidRDefault="0093373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33730" w:rsidRPr="0061465A" w14:paraId="0F00E460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152281C5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7D928D9" w14:textId="77777777" w:rsidR="00933730" w:rsidRPr="0061465A" w:rsidRDefault="0093373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100F536" w14:textId="77777777" w:rsidR="00933730" w:rsidRPr="0061465A" w:rsidRDefault="0093373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88" w:type="dxa"/>
            <w:gridSpan w:val="2"/>
            <w:vAlign w:val="center"/>
          </w:tcPr>
          <w:p w14:paraId="6186E4B5" w14:textId="2251E222" w:rsidR="00933730" w:rsidRPr="0061465A" w:rsidRDefault="003270D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Dodatkowe wymagania</w:t>
            </w:r>
          </w:p>
        </w:tc>
      </w:tr>
      <w:tr w:rsidR="007F29AB" w:rsidRPr="0061465A" w14:paraId="628ECB0B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3045EA94" w14:textId="77777777" w:rsidR="007F29AB" w:rsidRPr="0061465A" w:rsidRDefault="007F29AB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544EFFC" w14:textId="77777777" w:rsidR="007F29AB" w:rsidRPr="0061465A" w:rsidRDefault="007F29AB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0B73D36" w14:textId="77777777" w:rsidR="007F29AB" w:rsidRPr="0061465A" w:rsidRDefault="007F29AB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0B40FF7" w14:textId="3F36233F" w:rsidR="007F29AB" w:rsidRPr="0061465A" w:rsidRDefault="007F29AB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Wykończenie powierzchni – stal nierdzewna w wykończeniu stali szczotkowanej, do uzgodnienia z Zamawiającym</w:t>
            </w:r>
          </w:p>
        </w:tc>
        <w:tc>
          <w:tcPr>
            <w:tcW w:w="1842" w:type="dxa"/>
            <w:vAlign w:val="center"/>
          </w:tcPr>
          <w:p w14:paraId="26D55E49" w14:textId="77777777" w:rsidR="007F29AB" w:rsidRPr="0061465A" w:rsidRDefault="007F29AB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7F29AB" w:rsidRPr="0061465A" w14:paraId="34A3F5BE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11E6357C" w14:textId="77777777" w:rsidR="007F29AB" w:rsidRPr="0061465A" w:rsidRDefault="007F29AB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79E98E2" w14:textId="77777777" w:rsidR="007F29AB" w:rsidRPr="0061465A" w:rsidRDefault="007F29AB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A5BF0D7" w14:textId="77777777" w:rsidR="007F29AB" w:rsidRPr="0061465A" w:rsidRDefault="007F29AB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43340AC" w14:textId="1AF2F225" w:rsidR="007F29AB" w:rsidRPr="0061465A" w:rsidRDefault="007F29AB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Zabudowa powinna tworzyć jedną płaszczyznę, łatwą do mycia i dezynfekcji.</w:t>
            </w:r>
          </w:p>
        </w:tc>
        <w:tc>
          <w:tcPr>
            <w:tcW w:w="1842" w:type="dxa"/>
            <w:vAlign w:val="center"/>
          </w:tcPr>
          <w:p w14:paraId="5D44D4C8" w14:textId="77777777" w:rsidR="007F29AB" w:rsidRPr="0061465A" w:rsidRDefault="007F29AB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0D169B" w:rsidRPr="0061465A" w14:paraId="0EE22B0F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111741E2" w14:textId="77777777" w:rsidR="000D169B" w:rsidRPr="0061465A" w:rsidRDefault="000D169B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44735FF" w14:textId="77777777" w:rsidR="000D169B" w:rsidRPr="0061465A" w:rsidRDefault="000D169B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AEF48A2" w14:textId="77777777" w:rsidR="000D169B" w:rsidRPr="0061465A" w:rsidRDefault="000D169B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88" w:type="dxa"/>
            <w:gridSpan w:val="2"/>
            <w:vAlign w:val="center"/>
          </w:tcPr>
          <w:p w14:paraId="6273C890" w14:textId="1FC2F403" w:rsidR="000D169B" w:rsidRPr="0061465A" w:rsidRDefault="000D169B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Certyfikaty i zgodność z normami</w:t>
            </w:r>
          </w:p>
        </w:tc>
      </w:tr>
      <w:tr w:rsidR="00F9078B" w:rsidRPr="0061465A" w14:paraId="0BCD0CF8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159AA3C3" w14:textId="77777777" w:rsidR="00F9078B" w:rsidRPr="0061465A" w:rsidRDefault="00F9078B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88923FD" w14:textId="77777777" w:rsidR="00F9078B" w:rsidRPr="0061465A" w:rsidRDefault="00F9078B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0368AEE" w14:textId="77777777" w:rsidR="00F9078B" w:rsidRPr="0061465A" w:rsidRDefault="00F9078B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77CCD7C" w14:textId="6A60D03B" w:rsidR="00F9078B" w:rsidRPr="0061465A" w:rsidRDefault="00F9078B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Certyfikat higieniczny (np. PZH</w:t>
            </w:r>
            <w:r w:rsidR="00BC66EF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lub równoważny</w:t>
            </w: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) potwierdzający możliwość stosowania w placówkach ochrony zdrowia.</w:t>
            </w:r>
            <w:r w:rsidR="00065663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Za równoważne uznaje się certyfikaty,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09E40629" w14:textId="77777777" w:rsidR="00F9078B" w:rsidRPr="0061465A" w:rsidRDefault="00F9078B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F9078B" w:rsidRPr="0061465A" w14:paraId="3A82E544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547730CD" w14:textId="77777777" w:rsidR="00F9078B" w:rsidRPr="0061465A" w:rsidRDefault="00F9078B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B9816D7" w14:textId="77777777" w:rsidR="00F9078B" w:rsidRPr="0061465A" w:rsidRDefault="00F9078B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4B1254D" w14:textId="77777777" w:rsidR="00F9078B" w:rsidRPr="0061465A" w:rsidRDefault="00F9078B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AF0C3BA" w14:textId="2B473C26" w:rsidR="00F9078B" w:rsidRPr="0061465A" w:rsidRDefault="006004A4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Oferent</w:t>
            </w:r>
            <w:r w:rsidR="00F9078B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musi posiadać certyfikat ISO 13485 </w:t>
            </w:r>
            <w:r w:rsidR="00492DD5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lub równoważny </w:t>
            </w:r>
            <w:r w:rsidR="00F9078B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dla systemu zarządzania jakością wyrobów medycznych.</w:t>
            </w:r>
            <w:r w:rsidR="00492DD5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Za równoważne uznaje się certyfikaty,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31919EB9" w14:textId="77777777" w:rsidR="00F9078B" w:rsidRPr="0061465A" w:rsidRDefault="00F9078B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F9078B" w:rsidRPr="0061465A" w14:paraId="52CCF1A4" w14:textId="77777777" w:rsidTr="00323321">
        <w:trPr>
          <w:trHeight w:val="20"/>
        </w:trPr>
        <w:tc>
          <w:tcPr>
            <w:tcW w:w="1319" w:type="dxa"/>
            <w:vMerge/>
            <w:vAlign w:val="center"/>
          </w:tcPr>
          <w:p w14:paraId="4AA2352C" w14:textId="77777777" w:rsidR="00F9078B" w:rsidRPr="0061465A" w:rsidRDefault="00F9078B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BDEC029" w14:textId="77777777" w:rsidR="00F9078B" w:rsidRPr="0061465A" w:rsidRDefault="00F9078B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B7EC34E" w14:textId="77777777" w:rsidR="00F9078B" w:rsidRPr="0061465A" w:rsidRDefault="00F9078B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9175C15" w14:textId="07AE2FEC" w:rsidR="00F9078B" w:rsidRPr="0061465A" w:rsidRDefault="006004A4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Oferent</w:t>
            </w:r>
            <w:r w:rsidR="00F9078B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musi posiadać aktualny certyfikat ISO 14001 </w:t>
            </w:r>
            <w:r w:rsidR="00492DD5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lub równoważny </w:t>
            </w:r>
            <w:r w:rsidR="00F9078B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potwierdzający wdrożenie systemu zarządzania środowiskowego, który stanowi potwierdzenie wdrażania procesów zmierzających do ograniczenia negatywnego wpływu organizacji na środowisko przy produkcji mebli</w:t>
            </w:r>
            <w:r w:rsidR="00492DD5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. Za równoważne uznaje się certyfikaty,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603455D0" w14:textId="77777777" w:rsidR="00F9078B" w:rsidRPr="0061465A" w:rsidRDefault="00F9078B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F9078B" w:rsidRPr="0061465A" w14:paraId="22B4CF7A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1B5EFBB2" w14:textId="77777777" w:rsidR="00F9078B" w:rsidRPr="0061465A" w:rsidRDefault="00F9078B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5EA8A59" w14:textId="77777777" w:rsidR="00F9078B" w:rsidRPr="0061465A" w:rsidRDefault="00F9078B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1CA3207" w14:textId="77777777" w:rsidR="00F9078B" w:rsidRPr="0061465A" w:rsidRDefault="00F9078B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34EE0B23" w14:textId="21B5B5CA" w:rsidR="00F9078B" w:rsidRPr="0061465A" w:rsidRDefault="00F9078B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Certyfikat zgodności CE na syfon z funkcją samodezynfekcji rur (kopię dokumentu dołączyć do oferty)</w:t>
            </w:r>
          </w:p>
        </w:tc>
        <w:tc>
          <w:tcPr>
            <w:tcW w:w="1842" w:type="dxa"/>
            <w:vAlign w:val="center"/>
          </w:tcPr>
          <w:p w14:paraId="2B2E1A54" w14:textId="77777777" w:rsidR="00F9078B" w:rsidRPr="0061465A" w:rsidRDefault="00F9078B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A5A97" w:rsidRPr="0061465A" w14:paraId="2CEFCA8E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6F8DA950" w14:textId="77777777" w:rsidR="00DA5A97" w:rsidRPr="0061465A" w:rsidRDefault="00DA5A9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8A549C4" w14:textId="77777777" w:rsidR="00DA5A97" w:rsidRPr="0061465A" w:rsidRDefault="00DA5A97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80BA6AA" w14:textId="77777777" w:rsidR="00DA5A97" w:rsidRPr="0061465A" w:rsidRDefault="00DA5A97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88" w:type="dxa"/>
            <w:gridSpan w:val="2"/>
            <w:vAlign w:val="center"/>
          </w:tcPr>
          <w:p w14:paraId="4DBED4A0" w14:textId="71D65D3E" w:rsidR="00DA5A97" w:rsidRPr="0061465A" w:rsidRDefault="00DA5A97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Wymiary zabudowy</w:t>
            </w:r>
          </w:p>
        </w:tc>
      </w:tr>
      <w:tr w:rsidR="006C5B64" w:rsidRPr="0061465A" w14:paraId="668873B8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063A678E" w14:textId="77777777" w:rsidR="006C5B64" w:rsidRPr="0061465A" w:rsidRDefault="006C5B64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9A36E62" w14:textId="77777777" w:rsidR="006C5B64" w:rsidRPr="0061465A" w:rsidRDefault="006C5B64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DCE5721" w14:textId="77777777" w:rsidR="006C5B64" w:rsidRPr="0061465A" w:rsidRDefault="006C5B64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102830B" w14:textId="77777777" w:rsidR="006C5B64" w:rsidRPr="0061465A" w:rsidRDefault="006C5B64" w:rsidP="00323321">
            <w:pPr>
              <w:pStyle w:val="Domylny"/>
              <w:widowControl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Pomieszczenie C/1/05 – zabudowa meblowa ze stali nierdzewnej</w:t>
            </w:r>
          </w:p>
          <w:p w14:paraId="386A285E" w14:textId="77777777" w:rsidR="006C5B64" w:rsidRPr="0061465A" w:rsidRDefault="006C5B64" w:rsidP="00323321">
            <w:pPr>
              <w:pStyle w:val="Domylny"/>
              <w:widowControl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1. Zabudowa dolna:</w:t>
            </w:r>
          </w:p>
          <w:p w14:paraId="5B9B8327" w14:textId="77777777" w:rsidR="006C5B64" w:rsidRPr="0061465A" w:rsidRDefault="006C5B64" w:rsidP="00323321">
            <w:pPr>
              <w:pStyle w:val="Domylny"/>
              <w:widowControl w:val="0"/>
              <w:numPr>
                <w:ilvl w:val="0"/>
                <w:numId w:val="21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szerokość: 1575 mm (+/-10 mm)</w:t>
            </w:r>
          </w:p>
          <w:p w14:paraId="7803434F" w14:textId="77777777" w:rsidR="006C5B64" w:rsidRPr="0061465A" w:rsidRDefault="006C5B64" w:rsidP="00323321">
            <w:pPr>
              <w:pStyle w:val="Domylny"/>
              <w:widowControl w:val="0"/>
              <w:numPr>
                <w:ilvl w:val="0"/>
                <w:numId w:val="21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głębokość: 600 mm (+/-10 mm)</w:t>
            </w:r>
          </w:p>
          <w:p w14:paraId="303A2D3A" w14:textId="77777777" w:rsidR="006C5B64" w:rsidRPr="0061465A" w:rsidRDefault="006C5B64" w:rsidP="00323321">
            <w:pPr>
              <w:pStyle w:val="Domylny"/>
              <w:widowControl w:val="0"/>
              <w:numPr>
                <w:ilvl w:val="0"/>
                <w:numId w:val="21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wysokość: 850 mm (+/-10 mm)</w:t>
            </w:r>
          </w:p>
          <w:p w14:paraId="42E5E9E7" w14:textId="77777777" w:rsidR="006C5B64" w:rsidRPr="0061465A" w:rsidRDefault="006C5B64" w:rsidP="00323321">
            <w:pPr>
              <w:pStyle w:val="Domylny"/>
              <w:widowControl w:val="0"/>
              <w:numPr>
                <w:ilvl w:val="0"/>
                <w:numId w:val="21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blat ze stali nierdzewnej z dwoma komorami zintegrowanymi z szafką,</w:t>
            </w:r>
          </w:p>
          <w:p w14:paraId="094B28F9" w14:textId="77777777" w:rsidR="006C5B64" w:rsidRPr="0061465A" w:rsidRDefault="006C5B64" w:rsidP="00323321">
            <w:pPr>
              <w:pStyle w:val="Domylny"/>
              <w:widowControl w:val="0"/>
              <w:numPr>
                <w:ilvl w:val="0"/>
                <w:numId w:val="21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wymiary komory: 400x400x250 (wymiary wewnętrzne) (+/-10 mm)</w:t>
            </w:r>
          </w:p>
          <w:p w14:paraId="236F9B12" w14:textId="77777777" w:rsidR="006C5B64" w:rsidRPr="0061465A" w:rsidRDefault="006C5B64" w:rsidP="00A41F08">
            <w:pPr>
              <w:pStyle w:val="Akapitzlist"/>
              <w:numPr>
                <w:ilvl w:val="0"/>
                <w:numId w:val="21"/>
              </w:numPr>
              <w:spacing w:after="200" w:line="276" w:lineRule="auto"/>
              <w:rPr>
                <w:rFonts w:eastAsiaTheme="minorEastAsia"/>
                <w:color w:val="00000A"/>
                <w:sz w:val="20"/>
                <w:szCs w:val="20"/>
              </w:rPr>
            </w:pPr>
            <w:r w:rsidRPr="0061465A">
              <w:rPr>
                <w:rFonts w:eastAsiaTheme="minorEastAsia"/>
                <w:color w:val="00000A"/>
                <w:sz w:val="20"/>
                <w:szCs w:val="20"/>
              </w:rPr>
              <w:t>Jedna z komór z syfonem z funkcją automatycznej samodezynfekcji rur i odpływów. Termiczna dezynfekcja biofilmu w temperaturze ok. 85 - 95</w:t>
            </w:r>
            <w:r w:rsidRPr="0061465A">
              <w:rPr>
                <w:rFonts w:eastAsiaTheme="minorEastAsia"/>
                <w:color w:val="00000A"/>
                <w:sz w:val="20"/>
                <w:szCs w:val="20"/>
                <w:vertAlign w:val="superscript"/>
              </w:rPr>
              <w:t>0</w:t>
            </w:r>
            <w:r w:rsidRPr="0061465A">
              <w:rPr>
                <w:rFonts w:eastAsiaTheme="minorEastAsia"/>
                <w:color w:val="00000A"/>
                <w:sz w:val="20"/>
                <w:szCs w:val="20"/>
              </w:rPr>
              <w:t>C, oraz wspomagające czyszczenie wibracyjne na poziomie 50Hz cykle uruchamiane automatycznie</w:t>
            </w:r>
          </w:p>
          <w:p w14:paraId="0B9CC760" w14:textId="40712BB4" w:rsidR="006C5B64" w:rsidRPr="0061465A" w:rsidRDefault="006C5B64" w:rsidP="00323321">
            <w:pPr>
              <w:pStyle w:val="Domylny"/>
              <w:widowControl w:val="0"/>
              <w:numPr>
                <w:ilvl w:val="0"/>
                <w:numId w:val="21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głębokości i promień komór: standardowe, zgodne z typowym wykonaniem </w:t>
            </w:r>
            <w:r w:rsidR="006004A4"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Oferent</w:t>
            </w: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a,</w:t>
            </w:r>
          </w:p>
          <w:p w14:paraId="18996C71" w14:textId="77777777" w:rsidR="006C5B64" w:rsidRPr="0061465A" w:rsidRDefault="006C5B64" w:rsidP="00323321">
            <w:pPr>
              <w:pStyle w:val="Domylny"/>
              <w:widowControl w:val="0"/>
              <w:numPr>
                <w:ilvl w:val="0"/>
                <w:numId w:val="21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podblatowa część zabudowy:</w:t>
            </w:r>
          </w:p>
          <w:p w14:paraId="50E1F83A" w14:textId="77777777" w:rsidR="006C5B64" w:rsidRPr="0061465A" w:rsidRDefault="006C5B64" w:rsidP="00323321">
            <w:pPr>
              <w:pStyle w:val="Domylny"/>
              <w:widowControl w:val="0"/>
              <w:numPr>
                <w:ilvl w:val="1"/>
                <w:numId w:val="21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z lewej strony zlewu: szafka dwudrzwiowa,</w:t>
            </w:r>
          </w:p>
          <w:p w14:paraId="07FCA65C" w14:textId="77777777" w:rsidR="006C5B64" w:rsidRPr="0061465A" w:rsidRDefault="006C5B64" w:rsidP="00323321">
            <w:pPr>
              <w:pStyle w:val="Domylny"/>
              <w:widowControl w:val="0"/>
              <w:numPr>
                <w:ilvl w:val="1"/>
                <w:numId w:val="21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z prawej strony zlewu: szafka jednodrzwiowa,</w:t>
            </w:r>
          </w:p>
          <w:p w14:paraId="0286D05F" w14:textId="77777777" w:rsidR="006C5B64" w:rsidRPr="0061465A" w:rsidRDefault="006C5B64" w:rsidP="00323321">
            <w:pPr>
              <w:pStyle w:val="Domylny"/>
              <w:widowControl w:val="0"/>
              <w:numPr>
                <w:ilvl w:val="0"/>
                <w:numId w:val="21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mebel dosunięty do ściany, z fartuchem przyściennym zgodnym z SOPZ,</w:t>
            </w:r>
          </w:p>
          <w:p w14:paraId="08F481CA" w14:textId="77777777" w:rsidR="006C5B64" w:rsidRPr="0061465A" w:rsidRDefault="006C5B64" w:rsidP="00323321">
            <w:pPr>
              <w:pStyle w:val="Domylny"/>
              <w:widowControl w:val="0"/>
              <w:numPr>
                <w:ilvl w:val="0"/>
                <w:numId w:val="21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wykonawca przygotowuje otwory technologiczne w blacie i zabudowie zgodnie z projektem instalacji wodno-kanalizacyjnej.</w:t>
            </w:r>
          </w:p>
          <w:p w14:paraId="2723DB7B" w14:textId="77777777" w:rsidR="006C5B64" w:rsidRPr="0061465A" w:rsidRDefault="006C5B64" w:rsidP="00323321">
            <w:pPr>
              <w:pStyle w:val="Domylny"/>
              <w:widowControl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2. Szafka wisząca:</w:t>
            </w:r>
          </w:p>
          <w:p w14:paraId="25A7D7E4" w14:textId="77777777" w:rsidR="006C5B64" w:rsidRPr="0061465A" w:rsidRDefault="006C5B64" w:rsidP="00323321">
            <w:pPr>
              <w:pStyle w:val="Domylny"/>
              <w:widowControl w:val="0"/>
              <w:numPr>
                <w:ilvl w:val="0"/>
                <w:numId w:val="21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szerokość: 400 mm (+/-10 mm)</w:t>
            </w:r>
          </w:p>
          <w:p w14:paraId="331204BB" w14:textId="77777777" w:rsidR="006C5B64" w:rsidRPr="0061465A" w:rsidRDefault="006C5B64" w:rsidP="00323321">
            <w:pPr>
              <w:pStyle w:val="Domylny"/>
              <w:widowControl w:val="0"/>
              <w:numPr>
                <w:ilvl w:val="0"/>
                <w:numId w:val="21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głębokość: 370 mm (+/-10 mm)</w:t>
            </w:r>
          </w:p>
          <w:p w14:paraId="554C5349" w14:textId="77777777" w:rsidR="006C5B64" w:rsidRPr="0061465A" w:rsidRDefault="006C5B64" w:rsidP="00323321">
            <w:pPr>
              <w:pStyle w:val="Domylny"/>
              <w:widowControl w:val="0"/>
              <w:numPr>
                <w:ilvl w:val="0"/>
                <w:numId w:val="21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wysokość: 600 mm (+/-10 mm)</w:t>
            </w:r>
          </w:p>
          <w:p w14:paraId="6C23F571" w14:textId="77777777" w:rsidR="006C5B64" w:rsidRPr="0061465A" w:rsidRDefault="006C5B64" w:rsidP="00323321">
            <w:pPr>
              <w:pStyle w:val="Domylny"/>
              <w:widowControl w:val="0"/>
              <w:numPr>
                <w:ilvl w:val="0"/>
                <w:numId w:val="21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szafka zamykana, wyposażona w 1 półkę wewnętrzną,</w:t>
            </w:r>
          </w:p>
          <w:p w14:paraId="3A8BD102" w14:textId="77777777" w:rsidR="006C5B64" w:rsidRPr="0061465A" w:rsidRDefault="006C5B64" w:rsidP="00323321">
            <w:pPr>
              <w:pStyle w:val="Domylny"/>
              <w:widowControl w:val="0"/>
              <w:numPr>
                <w:ilvl w:val="0"/>
                <w:numId w:val="21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montaż nad zabudową dolną, na wysokości do uzgodnienia z Zamawiającym podczas pomiaru.</w:t>
            </w:r>
          </w:p>
          <w:p w14:paraId="4FF1694D" w14:textId="14B64157" w:rsidR="006C5B64" w:rsidRPr="0061465A" w:rsidRDefault="006C5B64" w:rsidP="00A41F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B61806B" w14:textId="77777777" w:rsidR="006C5B64" w:rsidRPr="0061465A" w:rsidRDefault="006C5B64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670940" w:rsidRPr="0061465A" w14:paraId="041974E6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1BCC3496" w14:textId="77777777" w:rsidR="00670940" w:rsidRPr="0061465A" w:rsidRDefault="0067094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40A10B3" w14:textId="77777777" w:rsidR="00670940" w:rsidRPr="0061465A" w:rsidRDefault="0067094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12F4AF8" w14:textId="77777777" w:rsidR="00670940" w:rsidRPr="0061465A" w:rsidRDefault="0067094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3EF3467" w14:textId="77777777" w:rsidR="00670940" w:rsidRPr="0061465A" w:rsidRDefault="00670940" w:rsidP="00323321">
            <w:pPr>
              <w:pStyle w:val="Domylny"/>
              <w:widowControl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Pomieszczenie C/1/06 – zabudowa meblowa ze stali nierdzewnej</w:t>
            </w:r>
          </w:p>
          <w:p w14:paraId="1ABA3F18" w14:textId="77777777" w:rsidR="00670940" w:rsidRPr="0061465A" w:rsidRDefault="00670940" w:rsidP="00323321">
            <w:pPr>
              <w:pStyle w:val="Domylny"/>
              <w:widowControl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1. Zabudowa dolna:</w:t>
            </w:r>
          </w:p>
          <w:p w14:paraId="76132FDE" w14:textId="77777777" w:rsidR="00670940" w:rsidRPr="0061465A" w:rsidRDefault="00670940" w:rsidP="00323321">
            <w:pPr>
              <w:pStyle w:val="Domylny"/>
              <w:widowControl w:val="0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szerokość: 2020 mm (+/-10 mm)</w:t>
            </w:r>
          </w:p>
          <w:p w14:paraId="592041AC" w14:textId="77777777" w:rsidR="00670940" w:rsidRPr="0061465A" w:rsidRDefault="00670940" w:rsidP="00323321">
            <w:pPr>
              <w:pStyle w:val="Domylny"/>
              <w:widowControl w:val="0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głębokość: 600 mm (+/-10 mm)</w:t>
            </w:r>
          </w:p>
          <w:p w14:paraId="45843E39" w14:textId="77777777" w:rsidR="00670940" w:rsidRPr="0061465A" w:rsidRDefault="00670940" w:rsidP="00323321">
            <w:pPr>
              <w:pStyle w:val="Domylny"/>
              <w:widowControl w:val="0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wysokość: 850 mm (+/-10 mm)</w:t>
            </w:r>
          </w:p>
          <w:p w14:paraId="7D53E945" w14:textId="77777777" w:rsidR="00670940" w:rsidRPr="0061465A" w:rsidRDefault="00670940" w:rsidP="00323321">
            <w:pPr>
              <w:pStyle w:val="Domylny"/>
              <w:widowControl w:val="0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zabudowa składająca się z trzech segmentów:</w:t>
            </w:r>
          </w:p>
          <w:p w14:paraId="1728F0BC" w14:textId="77777777" w:rsidR="00670940" w:rsidRPr="0061465A" w:rsidRDefault="00670940" w:rsidP="00323321">
            <w:pPr>
              <w:pStyle w:val="Domylny"/>
              <w:widowControl w:val="0"/>
              <w:numPr>
                <w:ilvl w:val="1"/>
                <w:numId w:val="22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Część z umywalką – szerokość 500 mm (+/-10 mm), umywalka zintegrowana z blatem, o wymiarze fi 380 mm, z otworem na baterię przygotowanym przez wykonawcę,</w:t>
            </w:r>
          </w:p>
          <w:p w14:paraId="18A808BB" w14:textId="77777777" w:rsidR="00670940" w:rsidRPr="0061465A" w:rsidRDefault="00670940" w:rsidP="00323321">
            <w:pPr>
              <w:pStyle w:val="Domylny"/>
              <w:widowControl w:val="0"/>
              <w:numPr>
                <w:ilvl w:val="1"/>
                <w:numId w:val="22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Część z blatem roboczym – szerokość 500 mm (+/-10 mm), wykonana ze stali nierdzewnej kwasoodpornej, powierzchnia gładka, satynowa,</w:t>
            </w:r>
          </w:p>
          <w:p w14:paraId="0163BCC3" w14:textId="77777777" w:rsidR="00670940" w:rsidRPr="0061465A" w:rsidRDefault="00670940" w:rsidP="00A41F08">
            <w:pPr>
              <w:pStyle w:val="Akapitzlist"/>
              <w:numPr>
                <w:ilvl w:val="1"/>
                <w:numId w:val="22"/>
              </w:numPr>
              <w:spacing w:after="200" w:line="276" w:lineRule="auto"/>
              <w:rPr>
                <w:rFonts w:eastAsiaTheme="minorEastAsia"/>
                <w:color w:val="00000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Część z dwoma komorami – szerokość 1000 mm (+/-10 mm), </w:t>
            </w:r>
            <w:r w:rsidRPr="0061465A">
              <w:rPr>
                <w:rFonts w:eastAsiaTheme="minorEastAsia"/>
                <w:color w:val="00000A"/>
                <w:sz w:val="20"/>
                <w:szCs w:val="20"/>
              </w:rPr>
              <w:t>wymiary komory: 400x400x250 (wymiary wewnętrzne) (+/-10 mm)</w:t>
            </w:r>
            <w:r w:rsidRPr="0061465A">
              <w:rPr>
                <w:rFonts w:eastAsiaTheme="minorEastAsia"/>
                <w:sz w:val="20"/>
                <w:szCs w:val="20"/>
              </w:rPr>
              <w:t>, zlewy zintegrowane z blatem, o standardowej głębokości i promieniach naroży,</w:t>
            </w:r>
          </w:p>
          <w:p w14:paraId="6A4D3B9C" w14:textId="77777777" w:rsidR="00670940" w:rsidRPr="0061465A" w:rsidRDefault="00670940" w:rsidP="00323321">
            <w:pPr>
              <w:pStyle w:val="Domylny"/>
              <w:widowControl w:val="0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zabudowa podblatowa:</w:t>
            </w:r>
          </w:p>
          <w:p w14:paraId="2FF4C769" w14:textId="77777777" w:rsidR="00670940" w:rsidRPr="0061465A" w:rsidRDefault="00670940" w:rsidP="00323321">
            <w:pPr>
              <w:pStyle w:val="Domylny"/>
              <w:widowControl w:val="0"/>
              <w:numPr>
                <w:ilvl w:val="1"/>
                <w:numId w:val="23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pod umywalką – szafka jednodrzwiowa, bez półki</w:t>
            </w:r>
          </w:p>
          <w:p w14:paraId="5C92D020" w14:textId="77777777" w:rsidR="00670940" w:rsidRPr="0061465A" w:rsidRDefault="00670940" w:rsidP="00323321">
            <w:pPr>
              <w:pStyle w:val="Domylny"/>
              <w:widowControl w:val="0"/>
              <w:numPr>
                <w:ilvl w:val="1"/>
                <w:numId w:val="23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pod blatem roboczym – szafka jednodrzwiowa i 1 półka,</w:t>
            </w:r>
          </w:p>
          <w:p w14:paraId="07473252" w14:textId="77777777" w:rsidR="00670940" w:rsidRPr="0061465A" w:rsidRDefault="00670940" w:rsidP="00323321">
            <w:pPr>
              <w:pStyle w:val="Domylny"/>
              <w:widowControl w:val="0"/>
              <w:numPr>
                <w:ilvl w:val="1"/>
                <w:numId w:val="23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pod zlewem dwoma komorami – szafka dwudrzwiowa,</w:t>
            </w:r>
          </w:p>
          <w:p w14:paraId="51622D55" w14:textId="77777777" w:rsidR="00670940" w:rsidRPr="0061465A" w:rsidRDefault="00670940" w:rsidP="00323321">
            <w:pPr>
              <w:pStyle w:val="Domylny"/>
              <w:widowControl w:val="0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meble dosunięte do ściany, wyposażone w fartuch przyścienny,</w:t>
            </w:r>
          </w:p>
          <w:p w14:paraId="3E7202E6" w14:textId="77777777" w:rsidR="00670940" w:rsidRPr="0061465A" w:rsidRDefault="00670940" w:rsidP="00323321">
            <w:pPr>
              <w:pStyle w:val="Domylny"/>
              <w:widowControl w:val="0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wykonawca przygotowuje otwory technologiczne w blacie i zabudowie zgodnie z projektem instalacji wodno-kanalizacyjnej.</w:t>
            </w:r>
          </w:p>
          <w:p w14:paraId="36E61669" w14:textId="77777777" w:rsidR="00670940" w:rsidRPr="0061465A" w:rsidRDefault="00670940" w:rsidP="00323321">
            <w:pPr>
              <w:pStyle w:val="Domylny"/>
              <w:widowControl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2. Szafki wiszące:</w:t>
            </w:r>
          </w:p>
          <w:p w14:paraId="33F6805A" w14:textId="77777777" w:rsidR="00670940" w:rsidRPr="0061465A" w:rsidRDefault="00670940" w:rsidP="00323321">
            <w:pPr>
              <w:pStyle w:val="Domylny"/>
              <w:widowControl w:val="0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2 sztuki, każda o szerokości 1000 mm (+/-10 mm), głębokości 370 mm (+/-10 mm) i wysokości 600 mm (+/-10 mm),</w:t>
            </w:r>
          </w:p>
          <w:p w14:paraId="12A6DE1B" w14:textId="77777777" w:rsidR="00670940" w:rsidRPr="0061465A" w:rsidRDefault="00670940" w:rsidP="00323321">
            <w:pPr>
              <w:pStyle w:val="Domylny"/>
              <w:widowControl w:val="0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szafki zamykane, wyposażone w 1 półkę wewnętrzną,</w:t>
            </w:r>
          </w:p>
          <w:p w14:paraId="26A36A62" w14:textId="77777777" w:rsidR="00670940" w:rsidRPr="0061465A" w:rsidRDefault="00670940" w:rsidP="00323321">
            <w:pPr>
              <w:pStyle w:val="Domylny"/>
              <w:widowControl w:val="0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montaż nad zabudową dolną, na wysokości ustalonej z Zamawiającym podczas pomiaru.</w:t>
            </w:r>
          </w:p>
          <w:p w14:paraId="5E5BB873" w14:textId="2EF561F3" w:rsidR="00670940" w:rsidRPr="0061465A" w:rsidRDefault="0067094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FC001FE" w14:textId="77777777" w:rsidR="00670940" w:rsidRPr="0061465A" w:rsidRDefault="0067094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670940" w:rsidRPr="0061465A" w14:paraId="7D76AE43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5FA64656" w14:textId="77777777" w:rsidR="00670940" w:rsidRPr="0061465A" w:rsidRDefault="0067094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8E54695" w14:textId="77777777" w:rsidR="00670940" w:rsidRPr="0061465A" w:rsidRDefault="0067094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ED186D6" w14:textId="77777777" w:rsidR="00670940" w:rsidRPr="0061465A" w:rsidRDefault="0067094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328D502" w14:textId="77777777" w:rsidR="002B35DE" w:rsidRPr="0061465A" w:rsidRDefault="002B35DE" w:rsidP="00A41F08">
            <w:pPr>
              <w:pStyle w:val="Standard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Pomieszczenie C/1/12 – zabudowa meblowa ze stali nierdzewnej</w:t>
            </w:r>
          </w:p>
          <w:p w14:paraId="60807FEC" w14:textId="77777777" w:rsidR="002B35DE" w:rsidRPr="0061465A" w:rsidRDefault="002B35DE" w:rsidP="00A41F08">
            <w:pPr>
              <w:pStyle w:val="Standard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1. Zabudowa dolna:</w:t>
            </w:r>
          </w:p>
          <w:p w14:paraId="3CB87B8B" w14:textId="77777777" w:rsidR="002B35DE" w:rsidRPr="0061465A" w:rsidRDefault="002B35DE" w:rsidP="00A41F08">
            <w:pPr>
              <w:pStyle w:val="Standard"/>
              <w:widowControl w:val="0"/>
              <w:numPr>
                <w:ilvl w:val="0"/>
                <w:numId w:val="25"/>
              </w:numPr>
              <w:suppressAutoHyphens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szerokość: 1400 mm (+/-10 mm),</w:t>
            </w:r>
          </w:p>
          <w:p w14:paraId="0C68522D" w14:textId="77777777" w:rsidR="002B35DE" w:rsidRPr="0061465A" w:rsidRDefault="002B35DE" w:rsidP="00A41F08">
            <w:pPr>
              <w:pStyle w:val="Standard"/>
              <w:widowControl w:val="0"/>
              <w:numPr>
                <w:ilvl w:val="0"/>
                <w:numId w:val="25"/>
              </w:numPr>
              <w:suppressAutoHyphens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głębokość: 600 mm (+/-10 mm),</w:t>
            </w:r>
          </w:p>
          <w:p w14:paraId="19253130" w14:textId="77777777" w:rsidR="002B35DE" w:rsidRPr="0061465A" w:rsidRDefault="002B35DE" w:rsidP="00A41F08">
            <w:pPr>
              <w:pStyle w:val="Standard"/>
              <w:widowControl w:val="0"/>
              <w:numPr>
                <w:ilvl w:val="0"/>
                <w:numId w:val="25"/>
              </w:numPr>
              <w:suppressAutoHyphens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wysokość: 850 mm (+/-10 mm),</w:t>
            </w:r>
          </w:p>
          <w:p w14:paraId="42DCB1B0" w14:textId="77777777" w:rsidR="002B35DE" w:rsidRPr="0061465A" w:rsidRDefault="002B35DE" w:rsidP="00A41F08">
            <w:pPr>
              <w:pStyle w:val="Standard"/>
              <w:widowControl w:val="0"/>
              <w:numPr>
                <w:ilvl w:val="0"/>
                <w:numId w:val="25"/>
              </w:numPr>
              <w:suppressAutoHyphens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zabudowa składająca się z dwóch części:</w:t>
            </w:r>
          </w:p>
          <w:p w14:paraId="27999012" w14:textId="77777777" w:rsidR="002B35DE" w:rsidRPr="0061465A" w:rsidRDefault="002B35DE" w:rsidP="00A41F08">
            <w:pPr>
              <w:pStyle w:val="Standard"/>
              <w:widowControl w:val="0"/>
              <w:numPr>
                <w:ilvl w:val="1"/>
                <w:numId w:val="25"/>
              </w:numPr>
              <w:suppressAutoHyphens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Część z umywalką – umywalka zintegrowana z blatem, o wymiarze fi 380 mm, z otworem na baterię przygotowanym przez wykonawcę,</w:t>
            </w:r>
          </w:p>
          <w:p w14:paraId="4938C1EE" w14:textId="77777777" w:rsidR="002B35DE" w:rsidRPr="0061465A" w:rsidRDefault="002B35DE" w:rsidP="00A41F08">
            <w:pPr>
              <w:pStyle w:val="Standard"/>
              <w:widowControl w:val="0"/>
              <w:numPr>
                <w:ilvl w:val="1"/>
                <w:numId w:val="25"/>
              </w:numPr>
              <w:suppressAutoHyphens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Część z dwoma komorami – wymiary komory: 400x400x250 (wymiary wewnętrzne) (+/-10 mm), zlewy zintegrowane z blatem, o standardowej głębokości i promieniach naroży,</w:t>
            </w:r>
          </w:p>
          <w:p w14:paraId="21749490" w14:textId="77777777" w:rsidR="002B35DE" w:rsidRPr="0061465A" w:rsidRDefault="002B35DE" w:rsidP="00A41F08">
            <w:pPr>
              <w:pStyle w:val="Standard"/>
              <w:widowControl w:val="0"/>
              <w:numPr>
                <w:ilvl w:val="0"/>
                <w:numId w:val="25"/>
              </w:numPr>
              <w:suppressAutoHyphens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zabudowa podblatowa:</w:t>
            </w:r>
          </w:p>
          <w:p w14:paraId="10742EA2" w14:textId="77777777" w:rsidR="002B35DE" w:rsidRPr="0061465A" w:rsidRDefault="002B35DE" w:rsidP="00A41F08">
            <w:pPr>
              <w:pStyle w:val="Standard"/>
              <w:widowControl w:val="0"/>
              <w:numPr>
                <w:ilvl w:val="1"/>
                <w:numId w:val="26"/>
              </w:numPr>
              <w:suppressAutoHyphens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pod umywalką i dwoma komorami – szafka dwudrzwiowa bez półek</w:t>
            </w:r>
          </w:p>
          <w:p w14:paraId="542DB9EB" w14:textId="77777777" w:rsidR="002B35DE" w:rsidRPr="0061465A" w:rsidRDefault="002B35DE" w:rsidP="00A41F08">
            <w:pPr>
              <w:pStyle w:val="Standard"/>
              <w:widowControl w:val="0"/>
              <w:numPr>
                <w:ilvl w:val="0"/>
                <w:numId w:val="25"/>
              </w:numPr>
              <w:suppressAutoHyphens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meble dosunięte do ściany, wyposażone w fartuch przyścienny,</w:t>
            </w:r>
          </w:p>
          <w:p w14:paraId="794247A1" w14:textId="77777777" w:rsidR="002B35DE" w:rsidRPr="0061465A" w:rsidRDefault="002B35DE" w:rsidP="00A41F08">
            <w:pPr>
              <w:pStyle w:val="Standard"/>
              <w:widowControl w:val="0"/>
              <w:numPr>
                <w:ilvl w:val="0"/>
                <w:numId w:val="25"/>
              </w:numPr>
              <w:suppressAutoHyphens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wykonawca przygotowuje otwory technologiczne w blacie i zabudowie zgodnie z projektem instalacji wodno-kanalizacyjnej.</w:t>
            </w:r>
          </w:p>
          <w:p w14:paraId="7EC2F4D4" w14:textId="77777777" w:rsidR="002B35DE" w:rsidRPr="0061465A" w:rsidRDefault="002B35DE" w:rsidP="00A41F08">
            <w:pPr>
              <w:pStyle w:val="Standard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2. Szafka wisząca:</w:t>
            </w:r>
          </w:p>
          <w:p w14:paraId="18376746" w14:textId="77777777" w:rsidR="002B35DE" w:rsidRPr="0061465A" w:rsidRDefault="002B35DE" w:rsidP="00A41F08">
            <w:pPr>
              <w:pStyle w:val="Standard"/>
              <w:widowControl w:val="0"/>
              <w:numPr>
                <w:ilvl w:val="1"/>
                <w:numId w:val="27"/>
              </w:numPr>
              <w:suppressAutoHyphens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szerokość 1200 mm (+/-10 mm)</w:t>
            </w:r>
          </w:p>
          <w:p w14:paraId="20819E75" w14:textId="77777777" w:rsidR="002B35DE" w:rsidRPr="0061465A" w:rsidRDefault="002B35DE" w:rsidP="00A41F08">
            <w:pPr>
              <w:pStyle w:val="Standard"/>
              <w:widowControl w:val="0"/>
              <w:numPr>
                <w:ilvl w:val="1"/>
                <w:numId w:val="27"/>
              </w:numPr>
              <w:suppressAutoHyphens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głębokość 370 mm (+/-10 mm)</w:t>
            </w:r>
          </w:p>
          <w:p w14:paraId="27A8A08F" w14:textId="77777777" w:rsidR="002B35DE" w:rsidRPr="0061465A" w:rsidRDefault="002B35DE" w:rsidP="00A41F08">
            <w:pPr>
              <w:pStyle w:val="Akapitzlist"/>
              <w:numPr>
                <w:ilvl w:val="1"/>
                <w:numId w:val="27"/>
              </w:numPr>
              <w:spacing w:after="200" w:line="276" w:lineRule="auto"/>
              <w:rPr>
                <w:rFonts w:eastAsiaTheme="minorEastAsia"/>
                <w:kern w:val="2"/>
                <w:sz w:val="20"/>
                <w:szCs w:val="20"/>
                <w:lang w:eastAsia="ja-JP" w:bidi="fa-IR"/>
              </w:rPr>
            </w:pPr>
            <w:r w:rsidRPr="0061465A">
              <w:rPr>
                <w:rFonts w:eastAsiaTheme="minorEastAsia"/>
                <w:kern w:val="2"/>
                <w:sz w:val="20"/>
                <w:szCs w:val="20"/>
                <w:lang w:eastAsia="ja-JP" w:bidi="fa-IR"/>
              </w:rPr>
              <w:t>wysokość: 600 mm (+/-10 mm)</w:t>
            </w:r>
          </w:p>
          <w:p w14:paraId="0B244E51" w14:textId="77777777" w:rsidR="002B35DE" w:rsidRPr="0061465A" w:rsidRDefault="002B35DE" w:rsidP="00A41F08">
            <w:pPr>
              <w:pStyle w:val="Standard"/>
              <w:widowControl w:val="0"/>
              <w:numPr>
                <w:ilvl w:val="0"/>
                <w:numId w:val="27"/>
              </w:numPr>
              <w:suppressAutoHyphens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szafka zamykana, wyposażona w 1 półkę wewnętrzną,</w:t>
            </w:r>
          </w:p>
          <w:p w14:paraId="0ADD2E07" w14:textId="77777777" w:rsidR="002B35DE" w:rsidRPr="0061465A" w:rsidRDefault="002B35DE" w:rsidP="00A41F08">
            <w:pPr>
              <w:pStyle w:val="Standard"/>
              <w:widowControl w:val="0"/>
              <w:numPr>
                <w:ilvl w:val="0"/>
                <w:numId w:val="27"/>
              </w:numPr>
              <w:suppressAutoHyphens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montaż nad zabudową dolną, na wysokości uzgodnionej z Zamawiającym podczas pomiaru.</w:t>
            </w:r>
          </w:p>
          <w:p w14:paraId="272EAF3D" w14:textId="16BB7BB9" w:rsidR="00670940" w:rsidRPr="0061465A" w:rsidRDefault="0067094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505756D" w14:textId="77777777" w:rsidR="00670940" w:rsidRPr="0061465A" w:rsidRDefault="0067094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40C61" w:rsidRPr="0061465A" w14:paraId="5B3C5612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4D082E1C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DDDC60E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003F7C7" w14:textId="77777777" w:rsidR="00A40C61" w:rsidRPr="0061465A" w:rsidRDefault="00A40C61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6159396" w14:textId="77777777" w:rsidR="00A40C61" w:rsidRPr="0061465A" w:rsidRDefault="00A40C61" w:rsidP="00323321">
            <w:pPr>
              <w:pStyle w:val="Domylny"/>
              <w:widowControl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Pomieszczenie C/1/13 – zabudowa meblowa ze stali nierdzewnej</w:t>
            </w:r>
          </w:p>
          <w:p w14:paraId="04CB90DA" w14:textId="77777777" w:rsidR="00A40C61" w:rsidRPr="0061465A" w:rsidRDefault="00A40C61" w:rsidP="00323321">
            <w:pPr>
              <w:pStyle w:val="Domylny"/>
              <w:widowControl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1. Zabudowa dolna:</w:t>
            </w:r>
          </w:p>
          <w:p w14:paraId="1080A6E2" w14:textId="77777777" w:rsidR="00A40C61" w:rsidRPr="0061465A" w:rsidRDefault="00A40C61" w:rsidP="00323321">
            <w:pPr>
              <w:pStyle w:val="Domylny"/>
              <w:widowControl w:val="0"/>
              <w:numPr>
                <w:ilvl w:val="0"/>
                <w:numId w:val="2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szerokość: 1420 mm (+/-10 mm)</w:t>
            </w:r>
          </w:p>
          <w:p w14:paraId="328EDB9B" w14:textId="77777777" w:rsidR="00A40C61" w:rsidRPr="0061465A" w:rsidRDefault="00A40C61" w:rsidP="00323321">
            <w:pPr>
              <w:pStyle w:val="Domylny"/>
              <w:widowControl w:val="0"/>
              <w:numPr>
                <w:ilvl w:val="0"/>
                <w:numId w:val="2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głębokość: 600 mm (+/-10 mm)</w:t>
            </w:r>
          </w:p>
          <w:p w14:paraId="2D8BA94B" w14:textId="77777777" w:rsidR="00A40C61" w:rsidRPr="0061465A" w:rsidRDefault="00A40C61" w:rsidP="00323321">
            <w:pPr>
              <w:pStyle w:val="Domylny"/>
              <w:widowControl w:val="0"/>
              <w:numPr>
                <w:ilvl w:val="0"/>
                <w:numId w:val="2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wysokość: 850 mm (+/-10 mm)</w:t>
            </w:r>
          </w:p>
          <w:p w14:paraId="61EA6FDF" w14:textId="77777777" w:rsidR="00A40C61" w:rsidRPr="0061465A" w:rsidRDefault="00A40C61" w:rsidP="00323321">
            <w:pPr>
              <w:pStyle w:val="Domylny"/>
              <w:widowControl w:val="0"/>
              <w:numPr>
                <w:ilvl w:val="0"/>
                <w:numId w:val="2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zabudowa składa się z dwóch części:</w:t>
            </w:r>
          </w:p>
          <w:p w14:paraId="79D29EBE" w14:textId="77777777" w:rsidR="00A40C61" w:rsidRPr="0061465A" w:rsidRDefault="00A40C61" w:rsidP="00323321">
            <w:pPr>
              <w:pStyle w:val="Domylny"/>
              <w:widowControl w:val="0"/>
              <w:numPr>
                <w:ilvl w:val="1"/>
                <w:numId w:val="2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Część z dwoma komorami– szerokość 1000 mm (+/-10 mm), wymiary komory: 400x400x250 (wymiary wewnętrzne) (+/-10 mm), zlewy zintegrowane z blatem, o standardowej głębokości i promieniach naroży,</w:t>
            </w:r>
          </w:p>
          <w:p w14:paraId="2020CBF9" w14:textId="77777777" w:rsidR="00A40C61" w:rsidRPr="0061465A" w:rsidRDefault="00A40C61" w:rsidP="00323321">
            <w:pPr>
              <w:pStyle w:val="Domylny"/>
              <w:widowControl w:val="0"/>
              <w:numPr>
                <w:ilvl w:val="1"/>
                <w:numId w:val="2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Część z blatem roboczym – szerokość 400 mm (+/-10 mm), blat ze stali nierdzewnej kwasoodpornej (AISI 304 lub równoważna), powierzchnia gładka, wykończenie satyna,</w:t>
            </w:r>
          </w:p>
          <w:p w14:paraId="253DC721" w14:textId="77777777" w:rsidR="00A40C61" w:rsidRPr="0061465A" w:rsidRDefault="00A40C61" w:rsidP="00323321">
            <w:pPr>
              <w:pStyle w:val="Domylny"/>
              <w:widowControl w:val="0"/>
              <w:numPr>
                <w:ilvl w:val="0"/>
                <w:numId w:val="2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zabudowa podblatowa:</w:t>
            </w:r>
          </w:p>
          <w:p w14:paraId="4E0D1541" w14:textId="77777777" w:rsidR="00A40C61" w:rsidRPr="0061465A" w:rsidRDefault="00A40C61" w:rsidP="00323321">
            <w:pPr>
              <w:pStyle w:val="Domylny"/>
              <w:widowControl w:val="0"/>
              <w:numPr>
                <w:ilvl w:val="1"/>
                <w:numId w:val="29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pod zlewem z dwoma komorami – szafka dwudrzwiowa,</w:t>
            </w:r>
          </w:p>
          <w:p w14:paraId="66F53767" w14:textId="77777777" w:rsidR="00A40C61" w:rsidRPr="0061465A" w:rsidRDefault="00A40C61" w:rsidP="00323321">
            <w:pPr>
              <w:pStyle w:val="Domylny"/>
              <w:widowControl w:val="0"/>
              <w:numPr>
                <w:ilvl w:val="1"/>
                <w:numId w:val="29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pod blatem roboczym – szafka jednodrzwiowa i 1 półka,</w:t>
            </w:r>
          </w:p>
          <w:p w14:paraId="685B4D9F" w14:textId="77777777" w:rsidR="00A40C61" w:rsidRPr="0061465A" w:rsidRDefault="00A40C61" w:rsidP="00323321">
            <w:pPr>
              <w:pStyle w:val="Domylny"/>
              <w:widowControl w:val="0"/>
              <w:numPr>
                <w:ilvl w:val="0"/>
                <w:numId w:val="2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konstrukcja wykonana w całości ze stali nierdzewnej kwasoodpornej,</w:t>
            </w:r>
          </w:p>
          <w:p w14:paraId="11BDB97C" w14:textId="77777777" w:rsidR="00A40C61" w:rsidRPr="0061465A" w:rsidRDefault="00A40C61" w:rsidP="00323321">
            <w:pPr>
              <w:pStyle w:val="Domylny"/>
              <w:widowControl w:val="0"/>
              <w:numPr>
                <w:ilvl w:val="0"/>
                <w:numId w:val="2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meble dosunięte do ściany, wyposażone w fartuch przyścienny,</w:t>
            </w:r>
          </w:p>
          <w:p w14:paraId="36819307" w14:textId="77777777" w:rsidR="00A40C61" w:rsidRPr="0061465A" w:rsidRDefault="00A40C61" w:rsidP="00323321">
            <w:pPr>
              <w:pStyle w:val="Domylny"/>
              <w:widowControl w:val="0"/>
              <w:numPr>
                <w:ilvl w:val="0"/>
                <w:numId w:val="2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wykonawca przygotowuje otwory technologiczne w blacie i zabudowie zgodnie z projektem instalacji wodno-kanalizacyjnej.</w:t>
            </w:r>
          </w:p>
          <w:p w14:paraId="23F24A3D" w14:textId="77777777" w:rsidR="00A40C61" w:rsidRPr="0061465A" w:rsidRDefault="00A40C61" w:rsidP="00323321">
            <w:pPr>
              <w:pStyle w:val="Domylny"/>
              <w:widowControl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2. Szafki wiszące:</w:t>
            </w:r>
          </w:p>
          <w:p w14:paraId="2116BFB5" w14:textId="77777777" w:rsidR="00A40C61" w:rsidRPr="0061465A" w:rsidRDefault="00A40C61" w:rsidP="00323321">
            <w:pPr>
              <w:pStyle w:val="Domylny"/>
              <w:widowControl w:val="0"/>
              <w:numPr>
                <w:ilvl w:val="0"/>
                <w:numId w:val="30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2 sztuki o wymiarach:</w:t>
            </w:r>
          </w:p>
          <w:p w14:paraId="00C5496A" w14:textId="77777777" w:rsidR="00A40C61" w:rsidRPr="0061465A" w:rsidRDefault="00A40C61" w:rsidP="00323321">
            <w:pPr>
              <w:pStyle w:val="Domylny"/>
              <w:widowControl w:val="0"/>
              <w:numPr>
                <w:ilvl w:val="1"/>
                <w:numId w:val="30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szerokość 1000 mm (+/-10 mm) i 400 mm (+/-10 mm),</w:t>
            </w:r>
          </w:p>
          <w:p w14:paraId="2B9E2600" w14:textId="77777777" w:rsidR="00A40C61" w:rsidRPr="0061465A" w:rsidRDefault="00A40C61" w:rsidP="00323321">
            <w:pPr>
              <w:pStyle w:val="Domylny"/>
              <w:widowControl w:val="0"/>
              <w:numPr>
                <w:ilvl w:val="1"/>
                <w:numId w:val="30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głębokość 370 mm (+/-10 mm)</w:t>
            </w:r>
          </w:p>
          <w:p w14:paraId="6D249435" w14:textId="77777777" w:rsidR="00A40C61" w:rsidRPr="0061465A" w:rsidRDefault="00A40C61" w:rsidP="00323321">
            <w:pPr>
              <w:pStyle w:val="Domylny"/>
              <w:widowControl w:val="0"/>
              <w:numPr>
                <w:ilvl w:val="1"/>
                <w:numId w:val="30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wysokość 600 mm (+/-10 mm)</w:t>
            </w:r>
          </w:p>
          <w:p w14:paraId="2F56A22A" w14:textId="77777777" w:rsidR="00A40C61" w:rsidRPr="0061465A" w:rsidRDefault="00A40C61" w:rsidP="00323321">
            <w:pPr>
              <w:pStyle w:val="Domylny"/>
              <w:widowControl w:val="0"/>
              <w:numPr>
                <w:ilvl w:val="0"/>
                <w:numId w:val="30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szafki zamykane, wyposażone w 1 półkę wewnętrzną,</w:t>
            </w:r>
          </w:p>
          <w:p w14:paraId="2997EC84" w14:textId="77777777" w:rsidR="00A40C61" w:rsidRPr="0061465A" w:rsidRDefault="00A40C61" w:rsidP="00323321">
            <w:pPr>
              <w:pStyle w:val="Domylny"/>
              <w:widowControl w:val="0"/>
              <w:numPr>
                <w:ilvl w:val="0"/>
                <w:numId w:val="30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1465A">
              <w:rPr>
                <w:rFonts w:asciiTheme="minorHAnsi" w:eastAsiaTheme="minorEastAsia" w:hAnsiTheme="minorHAnsi" w:cstheme="minorBidi"/>
                <w:sz w:val="20"/>
                <w:szCs w:val="20"/>
              </w:rPr>
              <w:t>montaż nad zabudową dolną, na wysokości ustalonej z Zamawiającym podczas pomiaru.</w:t>
            </w:r>
          </w:p>
          <w:p w14:paraId="43456E53" w14:textId="318636E2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9A6489B" w14:textId="77777777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40C61" w:rsidRPr="0061465A" w14:paraId="2CB36278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76E9D7C0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406D857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5A63130" w14:textId="77777777" w:rsidR="00A40C61" w:rsidRPr="0061465A" w:rsidRDefault="00A40C61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3B9BF07" w14:textId="50A6705B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Termin realizacji </w:t>
            </w:r>
            <w:r w:rsidR="0299E0E0" w:rsidRPr="0061465A">
              <w:rPr>
                <w:rFonts w:eastAsiaTheme="minorEastAsia"/>
                <w:sz w:val="20"/>
                <w:szCs w:val="20"/>
              </w:rPr>
              <w:t>2</w:t>
            </w:r>
            <w:r w:rsidR="00D05AE3" w:rsidRPr="0061465A">
              <w:rPr>
                <w:rFonts w:eastAsiaTheme="minorEastAsia"/>
                <w:sz w:val="20"/>
                <w:szCs w:val="20"/>
              </w:rPr>
              <w:t xml:space="preserve"> tygodnie od daty podpisania umowy</w:t>
            </w:r>
          </w:p>
        </w:tc>
        <w:tc>
          <w:tcPr>
            <w:tcW w:w="1842" w:type="dxa"/>
            <w:vAlign w:val="center"/>
          </w:tcPr>
          <w:p w14:paraId="27E2390D" w14:textId="77777777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40C61" w:rsidRPr="0061465A" w14:paraId="61C7F186" w14:textId="77777777" w:rsidTr="7790624E">
        <w:trPr>
          <w:trHeight w:val="61"/>
        </w:trPr>
        <w:tc>
          <w:tcPr>
            <w:tcW w:w="1319" w:type="dxa"/>
            <w:vMerge/>
            <w:vAlign w:val="center"/>
          </w:tcPr>
          <w:p w14:paraId="58DC2DE8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1D9F327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151D8C9" w14:textId="77777777" w:rsidR="00A40C61" w:rsidRPr="0061465A" w:rsidRDefault="00A40C61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BF68B02" w14:textId="0582CFE5" w:rsidR="00A40C61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Gwarancja 24 miesiące</w:t>
            </w:r>
            <w:r w:rsidR="001D3F15" w:rsidRPr="0061465A">
              <w:rPr>
                <w:rFonts w:eastAsiaTheme="minorEastAsia"/>
                <w:sz w:val="20"/>
                <w:szCs w:val="20"/>
              </w:rPr>
              <w:t xml:space="preserve"> od podpisania umowy</w:t>
            </w:r>
          </w:p>
        </w:tc>
        <w:tc>
          <w:tcPr>
            <w:tcW w:w="1842" w:type="dxa"/>
            <w:vAlign w:val="center"/>
          </w:tcPr>
          <w:p w14:paraId="6C3FAC75" w14:textId="77777777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40C61" w:rsidRPr="0061465A" w14:paraId="49A1D613" w14:textId="77777777" w:rsidTr="7790624E">
        <w:trPr>
          <w:trHeight w:val="20"/>
        </w:trPr>
        <w:tc>
          <w:tcPr>
            <w:tcW w:w="1319" w:type="dxa"/>
            <w:vMerge w:val="restart"/>
            <w:vAlign w:val="center"/>
          </w:tcPr>
          <w:p w14:paraId="2A77415C" w14:textId="07F27031" w:rsidR="00A40C61" w:rsidRPr="0061465A" w:rsidRDefault="00A40C61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 xml:space="preserve">Część 15 </w:t>
            </w:r>
          </w:p>
        </w:tc>
        <w:tc>
          <w:tcPr>
            <w:tcW w:w="2504" w:type="dxa"/>
            <w:vMerge w:val="restart"/>
            <w:vAlign w:val="center"/>
          </w:tcPr>
          <w:p w14:paraId="3C133193" w14:textId="7AC6C6E3" w:rsidR="00A40C61" w:rsidRPr="0061465A" w:rsidRDefault="00A40C61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Biurko / pozycja nr 123</w:t>
            </w:r>
          </w:p>
        </w:tc>
        <w:tc>
          <w:tcPr>
            <w:tcW w:w="992" w:type="dxa"/>
            <w:vMerge w:val="restart"/>
            <w:vAlign w:val="center"/>
          </w:tcPr>
          <w:p w14:paraId="4761B55C" w14:textId="36C8F06C" w:rsidR="00A40C61" w:rsidRPr="0061465A" w:rsidRDefault="00A40C61" w:rsidP="00A41F08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6946" w:type="dxa"/>
            <w:vAlign w:val="center"/>
          </w:tcPr>
          <w:p w14:paraId="0A7765EA" w14:textId="020A1C5E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Wymiary zewnętrzne: Szerokość: ok. 1200 mm, Głębokość: ok. 600 mm, Wysokość: ok. 760 mm (dopuszczalne odchylenie ±10 mm)</w:t>
            </w:r>
          </w:p>
        </w:tc>
        <w:tc>
          <w:tcPr>
            <w:tcW w:w="1842" w:type="dxa"/>
            <w:vAlign w:val="center"/>
          </w:tcPr>
          <w:p w14:paraId="218D6D2B" w14:textId="77777777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40C61" w:rsidRPr="0061465A" w14:paraId="1A3DAB92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3454AA1D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F0EEE29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AD35A48" w14:textId="77777777" w:rsidR="00A40C61" w:rsidRPr="0061465A" w:rsidRDefault="00A40C61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93B6F9F" w14:textId="1FB354B6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Materiał: Płyta wiórowa laminowana dwustronnie lub MDF, klasa higieniczna min. E1 lub wyższa</w:t>
            </w:r>
          </w:p>
        </w:tc>
        <w:tc>
          <w:tcPr>
            <w:tcW w:w="1842" w:type="dxa"/>
            <w:vAlign w:val="center"/>
          </w:tcPr>
          <w:p w14:paraId="0835FD28" w14:textId="77777777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40C61" w:rsidRPr="0061465A" w14:paraId="2ABCAD94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4AEBB0D1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EEB2548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E020F74" w14:textId="77777777" w:rsidR="00A40C61" w:rsidRPr="0061465A" w:rsidRDefault="00A40C61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01795E2" w14:textId="3DC58B9B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Grubość materiału: blat: min. 25 mm</w:t>
            </w:r>
          </w:p>
        </w:tc>
        <w:tc>
          <w:tcPr>
            <w:tcW w:w="1842" w:type="dxa"/>
            <w:vAlign w:val="center"/>
          </w:tcPr>
          <w:p w14:paraId="43DDB02E" w14:textId="77777777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40C61" w:rsidRPr="0061465A" w14:paraId="7145E201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235BCA94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3775201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391B9B7" w14:textId="77777777" w:rsidR="00A40C61" w:rsidRPr="0061465A" w:rsidRDefault="00A40C61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88E9B03" w14:textId="5E8989B5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Obrzeża: ABS min. 2 mm na frontach, min. 0,5 mm na pozostałych krawędziach</w:t>
            </w:r>
          </w:p>
        </w:tc>
        <w:tc>
          <w:tcPr>
            <w:tcW w:w="1842" w:type="dxa"/>
            <w:vAlign w:val="center"/>
          </w:tcPr>
          <w:p w14:paraId="41DDB3C2" w14:textId="77777777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40C61" w:rsidRPr="0061465A" w14:paraId="7D560ED7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20FC39F9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748D7CF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08BC538" w14:textId="77777777" w:rsidR="00A40C61" w:rsidRPr="0061465A" w:rsidRDefault="00A40C61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D199E7A" w14:textId="71CF34A9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Kolorystyka: Do wyboru</w:t>
            </w:r>
            <w:r w:rsidR="007E6D66" w:rsidRPr="0061465A">
              <w:rPr>
                <w:rFonts w:eastAsiaTheme="minorEastAsia"/>
                <w:sz w:val="20"/>
                <w:szCs w:val="20"/>
              </w:rPr>
              <w:t xml:space="preserve"> Zamawiającego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z palety </w:t>
            </w:r>
            <w:r w:rsidR="006004A4" w:rsidRPr="0061465A">
              <w:rPr>
                <w:rFonts w:eastAsiaTheme="minorEastAsia"/>
                <w:sz w:val="20"/>
                <w:szCs w:val="20"/>
              </w:rPr>
              <w:t>Oferent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a, </w:t>
            </w:r>
            <w:r w:rsidR="00197347" w:rsidRPr="0061465A">
              <w:rPr>
                <w:rFonts w:eastAsiaTheme="minorEastAsia"/>
                <w:sz w:val="20"/>
                <w:szCs w:val="20"/>
              </w:rPr>
              <w:t xml:space="preserve">do wyboru </w:t>
            </w:r>
            <w:r w:rsidRPr="0061465A">
              <w:rPr>
                <w:rFonts w:eastAsiaTheme="minorEastAsia"/>
                <w:sz w:val="20"/>
                <w:szCs w:val="20"/>
              </w:rPr>
              <w:t>min. 10 kolorów</w:t>
            </w:r>
          </w:p>
        </w:tc>
        <w:tc>
          <w:tcPr>
            <w:tcW w:w="1842" w:type="dxa"/>
            <w:vAlign w:val="center"/>
          </w:tcPr>
          <w:p w14:paraId="3AE1A3CF" w14:textId="77777777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40C61" w:rsidRPr="0061465A" w14:paraId="2BD1CF01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69845BB8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5BF8760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FB92612" w14:textId="77777777" w:rsidR="00A40C61" w:rsidRPr="0061465A" w:rsidRDefault="00A40C61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CF66339" w14:textId="622E057C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Konstrukcja: Stabilna, Nogi posiadają regulowaną stopę z czarnego tworzywa w zakresie do 40 mm wysokości.</w:t>
            </w:r>
          </w:p>
        </w:tc>
        <w:tc>
          <w:tcPr>
            <w:tcW w:w="1842" w:type="dxa"/>
            <w:vAlign w:val="center"/>
          </w:tcPr>
          <w:p w14:paraId="03493DBB" w14:textId="77777777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40C61" w:rsidRPr="0061465A" w14:paraId="34B852C7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2AFF2951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9E0CBA4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FF1036E" w14:textId="77777777" w:rsidR="00A40C61" w:rsidRPr="0061465A" w:rsidRDefault="00A40C61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C1D7D49" w14:textId="1797E7D4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Stelaż lakierowany proszkowo dostępny </w:t>
            </w:r>
            <w:r w:rsidR="00134658" w:rsidRPr="0061465A">
              <w:rPr>
                <w:rFonts w:eastAsiaTheme="minorEastAsia"/>
                <w:sz w:val="20"/>
                <w:szCs w:val="20"/>
              </w:rPr>
              <w:t>w kolorach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– Grafit RAL 7016, Alu RAL 9006, Biały RAL 9003, czarny RAL 9005</w:t>
            </w:r>
          </w:p>
        </w:tc>
        <w:tc>
          <w:tcPr>
            <w:tcW w:w="1842" w:type="dxa"/>
            <w:vAlign w:val="center"/>
          </w:tcPr>
          <w:p w14:paraId="525C29B1" w14:textId="77777777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40C61" w:rsidRPr="0061465A" w14:paraId="030078A8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1E4C7037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579B23D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8B7BA35" w14:textId="77777777" w:rsidR="00A40C61" w:rsidRPr="0061465A" w:rsidRDefault="00A40C61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B6F5A66" w14:textId="6D6FBA3A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Nawisy pomiędzy nogami a blatem po 10 mm przód i tył oraz boki biurka. Nawis pomiędzy belką a blatem 32 mm przód i tył oraz boki biurka.</w:t>
            </w:r>
          </w:p>
        </w:tc>
        <w:tc>
          <w:tcPr>
            <w:tcW w:w="1842" w:type="dxa"/>
            <w:vAlign w:val="center"/>
          </w:tcPr>
          <w:p w14:paraId="19EBB80D" w14:textId="77777777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40C61" w:rsidRPr="0061465A" w14:paraId="726C6E0B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442185C5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515AE02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BC17298" w14:textId="77777777" w:rsidR="00A40C61" w:rsidRPr="0061465A" w:rsidRDefault="00A40C61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7561254" w14:textId="724828F8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Biurka na stelażu ramowym nogi kwadratowe profil 50 x 50 mm.</w:t>
            </w:r>
          </w:p>
        </w:tc>
        <w:tc>
          <w:tcPr>
            <w:tcW w:w="1842" w:type="dxa"/>
            <w:vAlign w:val="center"/>
          </w:tcPr>
          <w:p w14:paraId="0C09E394" w14:textId="77777777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40C61" w:rsidRPr="0061465A" w14:paraId="1716DF69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307E7F87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FEF22D3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417EF1E" w14:textId="77777777" w:rsidR="00A40C61" w:rsidRPr="0061465A" w:rsidRDefault="00A40C61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53D0C1D" w14:textId="65539C76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Elementy ramy łączone są za pomocą trójkątnego, stalowego elementu z ząbkowanymi </w:t>
            </w:r>
            <w:r w:rsidR="00E3095E" w:rsidRPr="0061465A">
              <w:rPr>
                <w:rFonts w:eastAsiaTheme="minorEastAsia"/>
                <w:sz w:val="20"/>
                <w:szCs w:val="20"/>
              </w:rPr>
              <w:t>wypustkami,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które wchodzą w otwory montażowe ramy. Łącznik wycinany laserowo, kształtowany za pomocą giętarki numerycznej. Grubość blachy elementu montażowego 2 mm.</w:t>
            </w:r>
          </w:p>
        </w:tc>
        <w:tc>
          <w:tcPr>
            <w:tcW w:w="1842" w:type="dxa"/>
            <w:vAlign w:val="center"/>
          </w:tcPr>
          <w:p w14:paraId="4206B9E8" w14:textId="77777777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A40C61" w:rsidRPr="0061465A" w14:paraId="0F874A9F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44C68E90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057F9D1" w14:textId="77777777" w:rsidR="00A40C61" w:rsidRPr="0061465A" w:rsidRDefault="00A40C61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A176FB0" w14:textId="77777777" w:rsidR="00A40C61" w:rsidRPr="0061465A" w:rsidRDefault="00A40C61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0248596" w14:textId="46AA505C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Wymagana deklaracja zgodności z normami PN-EN 14073-2:2006</w:t>
            </w:r>
            <w:r w:rsidR="00E57FC0" w:rsidRPr="0061465A">
              <w:rPr>
                <w:rFonts w:eastAsiaTheme="minorEastAsia"/>
                <w:sz w:val="20"/>
                <w:szCs w:val="20"/>
              </w:rPr>
              <w:t xml:space="preserve"> lub równoważne.</w:t>
            </w:r>
            <w:r w:rsidRPr="0061465A">
              <w:rPr>
                <w:rFonts w:eastAsiaTheme="minorEastAsia"/>
                <w:sz w:val="20"/>
                <w:szCs w:val="20"/>
              </w:rPr>
              <w:t>, PN-EN 527-1, 2 i 3</w:t>
            </w:r>
            <w:r w:rsidR="00E57FC0" w:rsidRPr="0061465A">
              <w:rPr>
                <w:rFonts w:eastAsiaTheme="minorEastAsia"/>
                <w:sz w:val="20"/>
                <w:szCs w:val="20"/>
              </w:rPr>
              <w:t xml:space="preserve"> lub równoważne.</w:t>
            </w:r>
            <w:r w:rsidR="00492DD5" w:rsidRPr="0061465A">
              <w:rPr>
                <w:rFonts w:eastAsiaTheme="minorEastAsia"/>
                <w:sz w:val="20"/>
                <w:szCs w:val="20"/>
              </w:rPr>
              <w:t xml:space="preserve"> </w:t>
            </w:r>
            <w:r w:rsidR="00492DD5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Za równoważne uznaje się deklaracje zgodności,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64258C61" w14:textId="77777777" w:rsidR="00A40C61" w:rsidRPr="0061465A" w:rsidRDefault="00A40C61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05AE3" w:rsidRPr="0061465A" w14:paraId="532808FC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54466005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ADE8ABE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67D5638" w14:textId="77777777" w:rsidR="00D05AE3" w:rsidRPr="0061465A" w:rsidRDefault="00D05AE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16168DB" w14:textId="58BC0F5E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Możliwość dostarczenia próbek kolorów </w:t>
            </w:r>
            <w:r w:rsidR="009F0838" w:rsidRPr="0061465A">
              <w:rPr>
                <w:rFonts w:eastAsiaTheme="minorEastAsia"/>
                <w:sz w:val="20"/>
                <w:szCs w:val="20"/>
              </w:rPr>
              <w:t>przed podpisaniem umowy.</w:t>
            </w:r>
          </w:p>
        </w:tc>
        <w:tc>
          <w:tcPr>
            <w:tcW w:w="1842" w:type="dxa"/>
            <w:vAlign w:val="center"/>
          </w:tcPr>
          <w:p w14:paraId="11004A1E" w14:textId="77777777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05AE3" w:rsidRPr="0061465A" w14:paraId="3E2CA97B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1C354D9B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3EF0222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331AF7D" w14:textId="77777777" w:rsidR="00D05AE3" w:rsidRPr="0061465A" w:rsidRDefault="00D05AE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4261FC8" w14:textId="409AAFD4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Gwarancja minimum 24 miesiące</w:t>
            </w:r>
          </w:p>
        </w:tc>
        <w:tc>
          <w:tcPr>
            <w:tcW w:w="1842" w:type="dxa"/>
            <w:vAlign w:val="center"/>
          </w:tcPr>
          <w:p w14:paraId="259E1F8A" w14:textId="77777777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05AE3" w:rsidRPr="0061465A" w14:paraId="42D9A0AC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41ED97B5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2E1C8FA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AE810F0" w14:textId="77777777" w:rsidR="00D05AE3" w:rsidRPr="0061465A" w:rsidRDefault="00D05AE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3DE9329" w14:textId="0FD9CD94" w:rsidR="00D05AE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Termin dostawy 4 tygodnie od podpisania umowy</w:t>
            </w:r>
          </w:p>
        </w:tc>
        <w:tc>
          <w:tcPr>
            <w:tcW w:w="1842" w:type="dxa"/>
            <w:vAlign w:val="center"/>
          </w:tcPr>
          <w:p w14:paraId="3CC09324" w14:textId="77777777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05AE3" w:rsidRPr="0061465A" w14:paraId="416D3D7D" w14:textId="77777777" w:rsidTr="7790624E">
        <w:trPr>
          <w:trHeight w:val="20"/>
        </w:trPr>
        <w:tc>
          <w:tcPr>
            <w:tcW w:w="1319" w:type="dxa"/>
            <w:vMerge w:val="restart"/>
            <w:vAlign w:val="center"/>
          </w:tcPr>
          <w:p w14:paraId="50001A1D" w14:textId="55BC1FBF" w:rsidR="00D05AE3" w:rsidRPr="0061465A" w:rsidRDefault="00D05AE3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Część 16</w:t>
            </w:r>
          </w:p>
        </w:tc>
        <w:tc>
          <w:tcPr>
            <w:tcW w:w="2504" w:type="dxa"/>
            <w:vMerge w:val="restart"/>
            <w:vAlign w:val="center"/>
          </w:tcPr>
          <w:p w14:paraId="2EF6A3DA" w14:textId="2D1ACB4A" w:rsidR="00D05AE3" w:rsidRPr="0061465A" w:rsidRDefault="00D05AE3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Biurko / pozycja nr 124</w:t>
            </w:r>
          </w:p>
        </w:tc>
        <w:tc>
          <w:tcPr>
            <w:tcW w:w="992" w:type="dxa"/>
            <w:vMerge w:val="restart"/>
            <w:vAlign w:val="center"/>
          </w:tcPr>
          <w:p w14:paraId="46F8A974" w14:textId="77F594BF" w:rsidR="00D05AE3" w:rsidRPr="0061465A" w:rsidRDefault="00D05AE3" w:rsidP="00A41F08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14:paraId="4C899704" w14:textId="2D3083A5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Wymiary </w:t>
            </w:r>
            <w:r w:rsidR="00E3095E" w:rsidRPr="0061465A">
              <w:rPr>
                <w:rFonts w:eastAsiaTheme="minorEastAsia"/>
                <w:sz w:val="20"/>
                <w:szCs w:val="20"/>
              </w:rPr>
              <w:t>zewnętrzne: Szerokość</w:t>
            </w:r>
            <w:r w:rsidRPr="0061465A">
              <w:rPr>
                <w:rFonts w:eastAsiaTheme="minorEastAsia"/>
                <w:sz w:val="20"/>
                <w:szCs w:val="20"/>
              </w:rPr>
              <w:t>: ok. 1200 mm, Głębokość: ok. 600 mm, Wysokość: ok. 760 mm (dopuszczalne odchylenie ±10 mm)</w:t>
            </w:r>
          </w:p>
        </w:tc>
        <w:tc>
          <w:tcPr>
            <w:tcW w:w="1842" w:type="dxa"/>
            <w:vAlign w:val="center"/>
          </w:tcPr>
          <w:p w14:paraId="5573400E" w14:textId="77777777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05AE3" w:rsidRPr="0061465A" w14:paraId="79F39031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58C02DD1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FAAA116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FF2B3FE" w14:textId="77777777" w:rsidR="00D05AE3" w:rsidRPr="0061465A" w:rsidRDefault="00D05AE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CEFD970" w14:textId="1F9F01C0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Materiał: Płyta wiórowa laminowana dwustronnie lub MDF, klasa higieniczna min. E1 lub wyższa</w:t>
            </w:r>
          </w:p>
        </w:tc>
        <w:tc>
          <w:tcPr>
            <w:tcW w:w="1842" w:type="dxa"/>
            <w:vAlign w:val="center"/>
          </w:tcPr>
          <w:p w14:paraId="68756012" w14:textId="77777777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05AE3" w:rsidRPr="0061465A" w14:paraId="245AEB34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0FEF9918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5D0F9C5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D0AE26A" w14:textId="77777777" w:rsidR="00D05AE3" w:rsidRPr="0061465A" w:rsidRDefault="00D05AE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59CF36B" w14:textId="3212E8A9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Grubość materiału: blat: min. 25 mm</w:t>
            </w:r>
          </w:p>
        </w:tc>
        <w:tc>
          <w:tcPr>
            <w:tcW w:w="1842" w:type="dxa"/>
            <w:vAlign w:val="center"/>
          </w:tcPr>
          <w:p w14:paraId="013333E8" w14:textId="77777777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05AE3" w:rsidRPr="0061465A" w14:paraId="32AD6FB3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4EFDEBE7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E4FE33B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9CD3C94" w14:textId="77777777" w:rsidR="00D05AE3" w:rsidRPr="0061465A" w:rsidRDefault="00D05AE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199D435" w14:textId="1A7460EE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Obrzeża: ABS min. 2 mm na frontach, min. 0,5 mm na pozostałych krawędziach</w:t>
            </w:r>
          </w:p>
        </w:tc>
        <w:tc>
          <w:tcPr>
            <w:tcW w:w="1842" w:type="dxa"/>
            <w:vAlign w:val="center"/>
          </w:tcPr>
          <w:p w14:paraId="756EB1F1" w14:textId="77777777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05AE3" w:rsidRPr="0061465A" w14:paraId="4D3D4E61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42A2F753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0F70811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FFD30A5" w14:textId="77777777" w:rsidR="00D05AE3" w:rsidRPr="0061465A" w:rsidRDefault="00D05AE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F3FF3D2" w14:textId="20A1D70F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Kolorystyka: Do wyboru</w:t>
            </w:r>
            <w:r w:rsidR="007E6D66" w:rsidRPr="0061465A">
              <w:rPr>
                <w:rFonts w:eastAsiaTheme="minorEastAsia"/>
                <w:sz w:val="20"/>
                <w:szCs w:val="20"/>
              </w:rPr>
              <w:t xml:space="preserve"> Zamawiającego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z palety </w:t>
            </w:r>
            <w:r w:rsidR="006004A4" w:rsidRPr="0061465A">
              <w:rPr>
                <w:rFonts w:eastAsiaTheme="minorEastAsia"/>
                <w:sz w:val="20"/>
                <w:szCs w:val="20"/>
              </w:rPr>
              <w:t>Oferent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a, </w:t>
            </w:r>
            <w:r w:rsidR="00197347" w:rsidRPr="0061465A">
              <w:rPr>
                <w:rFonts w:eastAsiaTheme="minorEastAsia"/>
                <w:sz w:val="20"/>
                <w:szCs w:val="20"/>
              </w:rPr>
              <w:t xml:space="preserve">do wyboru </w:t>
            </w:r>
            <w:r w:rsidRPr="0061465A">
              <w:rPr>
                <w:rFonts w:eastAsiaTheme="minorEastAsia"/>
                <w:sz w:val="20"/>
                <w:szCs w:val="20"/>
              </w:rPr>
              <w:t>min. 10 kolorów</w:t>
            </w:r>
          </w:p>
        </w:tc>
        <w:tc>
          <w:tcPr>
            <w:tcW w:w="1842" w:type="dxa"/>
            <w:vAlign w:val="center"/>
          </w:tcPr>
          <w:p w14:paraId="6379A860" w14:textId="77777777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05AE3" w:rsidRPr="0061465A" w14:paraId="0B2B420C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43F4C178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FAEF775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657F556" w14:textId="77777777" w:rsidR="00D05AE3" w:rsidRPr="0061465A" w:rsidRDefault="00D05AE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76B8FB3" w14:textId="7D0BCC9C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Konstrukcja: Stabilna, Nogi posiadają regulowaną stopę z czarnego tworzywa w zakresie do 40 mm wysokości.</w:t>
            </w:r>
          </w:p>
        </w:tc>
        <w:tc>
          <w:tcPr>
            <w:tcW w:w="1842" w:type="dxa"/>
            <w:vAlign w:val="center"/>
          </w:tcPr>
          <w:p w14:paraId="0474AD5B" w14:textId="77777777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05AE3" w:rsidRPr="0061465A" w14:paraId="0507E2B9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39203507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39F1481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8E24CDE" w14:textId="77777777" w:rsidR="00D05AE3" w:rsidRPr="0061465A" w:rsidRDefault="00D05AE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CAB9660" w14:textId="145FCD1B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Stelaż lakierowany proszkowo dostępny </w:t>
            </w:r>
            <w:r w:rsidR="00E3095E" w:rsidRPr="0061465A">
              <w:rPr>
                <w:rFonts w:eastAsiaTheme="minorEastAsia"/>
                <w:sz w:val="20"/>
                <w:szCs w:val="20"/>
              </w:rPr>
              <w:t>w kolorach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– Grafit RAL 7016, Alu RAL 9006, Biały RAL 9003, czarny RAL 9005</w:t>
            </w:r>
          </w:p>
        </w:tc>
        <w:tc>
          <w:tcPr>
            <w:tcW w:w="1842" w:type="dxa"/>
            <w:vAlign w:val="center"/>
          </w:tcPr>
          <w:p w14:paraId="2DB49D6B" w14:textId="77777777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05AE3" w:rsidRPr="0061465A" w14:paraId="78DC62C6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15916C80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6FC2F70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3B4935D" w14:textId="77777777" w:rsidR="00D05AE3" w:rsidRPr="0061465A" w:rsidRDefault="00D05AE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18608B1" w14:textId="75D4EB7F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Nawisy pomiędzy nogami a blatem po 10 mm przód i tył oraz boki biurka. Nawis pomiędzy belką a blatem 32 mm przód i tył oraz boki biurka.</w:t>
            </w:r>
          </w:p>
        </w:tc>
        <w:tc>
          <w:tcPr>
            <w:tcW w:w="1842" w:type="dxa"/>
            <w:vAlign w:val="center"/>
          </w:tcPr>
          <w:p w14:paraId="5E0820BA" w14:textId="77777777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05AE3" w:rsidRPr="0061465A" w14:paraId="414CBE2D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39C632A7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391F9BA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2260BDF" w14:textId="77777777" w:rsidR="00D05AE3" w:rsidRPr="0061465A" w:rsidRDefault="00D05AE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8A21F6F" w14:textId="045B6D90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Biurka na stelażu ramowym nogi kwadratowe profil 50 x 50 mm.</w:t>
            </w:r>
          </w:p>
        </w:tc>
        <w:tc>
          <w:tcPr>
            <w:tcW w:w="1842" w:type="dxa"/>
            <w:vAlign w:val="center"/>
          </w:tcPr>
          <w:p w14:paraId="5E9CD2B8" w14:textId="77777777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05AE3" w:rsidRPr="0061465A" w14:paraId="51C51EEE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38289C50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9018C59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B71D94C" w14:textId="77777777" w:rsidR="00D05AE3" w:rsidRPr="0061465A" w:rsidRDefault="00D05AE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9A9FD77" w14:textId="5DCFA7C3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Elementy ramy łączone są za pomocą trójkątnego, stalowego elementu z ząbkowanymi </w:t>
            </w:r>
            <w:r w:rsidR="00E3095E" w:rsidRPr="0061465A">
              <w:rPr>
                <w:rFonts w:eastAsiaTheme="minorEastAsia"/>
                <w:sz w:val="20"/>
                <w:szCs w:val="20"/>
              </w:rPr>
              <w:t>wypustkami,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które wchodzą w otwory montażowe ramy. Łącznik wycinany laserowo, kształtowany za pomocą giętarki numerycznej. Grubość blachy elementu montażowego 2 mm.</w:t>
            </w:r>
          </w:p>
        </w:tc>
        <w:tc>
          <w:tcPr>
            <w:tcW w:w="1842" w:type="dxa"/>
            <w:vAlign w:val="center"/>
          </w:tcPr>
          <w:p w14:paraId="096DBBAA" w14:textId="77777777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05AE3" w:rsidRPr="0061465A" w14:paraId="191D6F8A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124076D1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E1AE80C" w14:textId="77777777" w:rsidR="00D05AE3" w:rsidRPr="0061465A" w:rsidRDefault="00D05AE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944F012" w14:textId="77777777" w:rsidR="00D05AE3" w:rsidRPr="0061465A" w:rsidRDefault="00D05AE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4BAC8F7" w14:textId="19C9F3D2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Wymagana deklaracja zgodności z normami PN-EN 14073-2:2006</w:t>
            </w:r>
            <w:r w:rsidR="00890E8E" w:rsidRPr="0061465A">
              <w:rPr>
                <w:rFonts w:eastAsiaTheme="minorEastAsia"/>
                <w:sz w:val="20"/>
                <w:szCs w:val="20"/>
              </w:rPr>
              <w:t xml:space="preserve"> lub </w:t>
            </w:r>
            <w:r w:rsidR="00890E8E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równoważne</w:t>
            </w:r>
            <w:r w:rsidRPr="0061465A">
              <w:rPr>
                <w:rFonts w:eastAsiaTheme="minorEastAsia"/>
                <w:sz w:val="20"/>
                <w:szCs w:val="20"/>
              </w:rPr>
              <w:t>, PN-EN 527-1, 2 i 3</w:t>
            </w:r>
            <w:r w:rsidR="00890E8E" w:rsidRPr="0061465A">
              <w:rPr>
                <w:rFonts w:eastAsiaTheme="minorEastAsia"/>
                <w:sz w:val="20"/>
                <w:szCs w:val="20"/>
              </w:rPr>
              <w:t xml:space="preserve"> . </w:t>
            </w:r>
            <w:r w:rsidR="00890E8E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Za równoważne uznaje się certyfikaty,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6CBC9142" w14:textId="77777777" w:rsidR="00D05AE3" w:rsidRPr="0061465A" w:rsidRDefault="00D05AE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67D73" w:rsidRPr="0061465A" w14:paraId="6BF91646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194CBD9A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01286D3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1CB2A3D" w14:textId="77777777" w:rsidR="00367D73" w:rsidRPr="0061465A" w:rsidRDefault="00367D7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A203AFA" w14:textId="29139BDE" w:rsidR="00367D73" w:rsidRPr="0061465A" w:rsidRDefault="00E57FC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D</w:t>
            </w:r>
            <w:r w:rsidR="00367D73" w:rsidRPr="0061465A">
              <w:rPr>
                <w:rFonts w:eastAsiaTheme="minorEastAsia"/>
                <w:sz w:val="20"/>
                <w:szCs w:val="20"/>
              </w:rPr>
              <w:t>ostarczeni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e </w:t>
            </w:r>
            <w:r w:rsidR="00367D73" w:rsidRPr="0061465A">
              <w:rPr>
                <w:rFonts w:eastAsiaTheme="minorEastAsia"/>
                <w:sz w:val="20"/>
                <w:szCs w:val="20"/>
              </w:rPr>
              <w:t xml:space="preserve">próbek kolorów </w:t>
            </w:r>
            <w:r w:rsidRPr="0061465A">
              <w:rPr>
                <w:rFonts w:eastAsiaTheme="minorEastAsia"/>
                <w:sz w:val="20"/>
                <w:szCs w:val="20"/>
              </w:rPr>
              <w:t>przed podpisaniem umowy</w:t>
            </w:r>
            <w:r w:rsidR="009F0838" w:rsidRPr="0061465A"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14:paraId="41837A56" w14:textId="77777777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67D73" w:rsidRPr="0061465A" w14:paraId="3B366CF4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07A9B42E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471F06D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2214369" w14:textId="77777777" w:rsidR="00367D73" w:rsidRPr="0061465A" w:rsidRDefault="00367D7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1240DBB" w14:textId="193BE1F5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Gwarancja minimum 24 miesiące</w:t>
            </w:r>
          </w:p>
        </w:tc>
        <w:tc>
          <w:tcPr>
            <w:tcW w:w="1842" w:type="dxa"/>
            <w:vAlign w:val="center"/>
          </w:tcPr>
          <w:p w14:paraId="5F2F78B4" w14:textId="77777777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67D73" w:rsidRPr="0061465A" w14:paraId="5C128AF9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4DD85DE3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0969B05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CC5C238" w14:textId="77777777" w:rsidR="00367D73" w:rsidRPr="0061465A" w:rsidRDefault="00367D7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9B8A90D" w14:textId="525BDA26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Termin realizacji </w:t>
            </w:r>
            <w:r w:rsidR="002C08C9" w:rsidRPr="0061465A">
              <w:rPr>
                <w:rFonts w:eastAsiaTheme="minorEastAsia"/>
                <w:sz w:val="20"/>
                <w:szCs w:val="20"/>
              </w:rPr>
              <w:t>4 tygodnie od podpisania umowy</w:t>
            </w:r>
          </w:p>
        </w:tc>
        <w:tc>
          <w:tcPr>
            <w:tcW w:w="1842" w:type="dxa"/>
            <w:vAlign w:val="center"/>
          </w:tcPr>
          <w:p w14:paraId="7C3A1A5E" w14:textId="77777777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67D73" w:rsidRPr="0061465A" w14:paraId="38AF0057" w14:textId="77777777" w:rsidTr="7790624E">
        <w:trPr>
          <w:trHeight w:val="20"/>
        </w:trPr>
        <w:tc>
          <w:tcPr>
            <w:tcW w:w="1319" w:type="dxa"/>
            <w:vMerge w:val="restart"/>
            <w:vAlign w:val="center"/>
          </w:tcPr>
          <w:p w14:paraId="646C672B" w14:textId="23584C70" w:rsidR="00367D73" w:rsidRPr="0061465A" w:rsidRDefault="00367D73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Część 17</w:t>
            </w:r>
          </w:p>
        </w:tc>
        <w:tc>
          <w:tcPr>
            <w:tcW w:w="2504" w:type="dxa"/>
            <w:vMerge w:val="restart"/>
            <w:vAlign w:val="center"/>
          </w:tcPr>
          <w:p w14:paraId="2DBEBC02" w14:textId="0D7931A4" w:rsidR="00367D73" w:rsidRPr="0061465A" w:rsidRDefault="00367D73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Biurko / pozycja nr 125</w:t>
            </w:r>
          </w:p>
        </w:tc>
        <w:tc>
          <w:tcPr>
            <w:tcW w:w="992" w:type="dxa"/>
            <w:vMerge w:val="restart"/>
            <w:vAlign w:val="center"/>
          </w:tcPr>
          <w:p w14:paraId="093F54F9" w14:textId="7D7228F5" w:rsidR="00367D73" w:rsidRPr="0061465A" w:rsidRDefault="00367D73" w:rsidP="00A41F08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14:paraId="5DAB896E" w14:textId="0AD8B9B0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Wymiary zewnętrzne:</w:t>
            </w:r>
            <w:r w:rsidR="6882D990" w:rsidRPr="0061465A">
              <w:rPr>
                <w:rFonts w:eastAsiaTheme="minorEastAsia"/>
                <w:sz w:val="20"/>
                <w:szCs w:val="20"/>
              </w:rPr>
              <w:t xml:space="preserve"> </w:t>
            </w:r>
            <w:r w:rsidRPr="0061465A">
              <w:rPr>
                <w:rFonts w:eastAsiaTheme="minorEastAsia"/>
                <w:sz w:val="20"/>
                <w:szCs w:val="20"/>
              </w:rPr>
              <w:t>Szerokość: ok. 1200 mm, Głębokość: ok. 600 mm, Wysokość: ok. 760 mm (dopuszczalne odchylenie ±10 mm)</w:t>
            </w:r>
          </w:p>
        </w:tc>
        <w:tc>
          <w:tcPr>
            <w:tcW w:w="1842" w:type="dxa"/>
            <w:vAlign w:val="center"/>
          </w:tcPr>
          <w:p w14:paraId="18C42AEA" w14:textId="77777777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67D73" w:rsidRPr="0061465A" w14:paraId="2E0BBBA4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115E44A2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87BBBD0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DE106E8" w14:textId="77777777" w:rsidR="00367D73" w:rsidRPr="0061465A" w:rsidRDefault="00367D7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CD2E525" w14:textId="611F97A9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Materiał: Płyta wiórowa laminowana dwustronnie lub MDF, klasa higieniczna min. E1 lub wyższa</w:t>
            </w:r>
          </w:p>
        </w:tc>
        <w:tc>
          <w:tcPr>
            <w:tcW w:w="1842" w:type="dxa"/>
            <w:vAlign w:val="center"/>
          </w:tcPr>
          <w:p w14:paraId="71ADA7D0" w14:textId="77777777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67D73" w:rsidRPr="0061465A" w14:paraId="4A628C1F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132A5DC5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B5C0437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41A8DEA" w14:textId="77777777" w:rsidR="00367D73" w:rsidRPr="0061465A" w:rsidRDefault="00367D7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9C34557" w14:textId="140A1161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Grubość materiału: blat: min. 25 mm</w:t>
            </w:r>
          </w:p>
        </w:tc>
        <w:tc>
          <w:tcPr>
            <w:tcW w:w="1842" w:type="dxa"/>
            <w:vAlign w:val="center"/>
          </w:tcPr>
          <w:p w14:paraId="1347F3D9" w14:textId="77777777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67D73" w:rsidRPr="0061465A" w14:paraId="45C9015F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41A65542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5219035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3A602D2" w14:textId="77777777" w:rsidR="00367D73" w:rsidRPr="0061465A" w:rsidRDefault="00367D7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2C6E34A" w14:textId="614967B0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Obrzeża: ABS min. 2 mm na frontach, min. 0,5 mm na pozostałych krawędziach</w:t>
            </w:r>
          </w:p>
        </w:tc>
        <w:tc>
          <w:tcPr>
            <w:tcW w:w="1842" w:type="dxa"/>
            <w:vAlign w:val="center"/>
          </w:tcPr>
          <w:p w14:paraId="030A8626" w14:textId="77777777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67D73" w:rsidRPr="0061465A" w14:paraId="4B0E2B83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4B4681BD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AEC138A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DB673D7" w14:textId="77777777" w:rsidR="00367D73" w:rsidRPr="0061465A" w:rsidRDefault="00367D7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B86EFB9" w14:textId="3BFEA964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Kolorystyka: Do wyboru</w:t>
            </w:r>
            <w:r w:rsidR="0069481E" w:rsidRPr="0061465A">
              <w:rPr>
                <w:rFonts w:eastAsiaTheme="minorEastAsia"/>
                <w:sz w:val="20"/>
                <w:szCs w:val="20"/>
              </w:rPr>
              <w:t xml:space="preserve"> Zamawiającego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z palety </w:t>
            </w:r>
            <w:r w:rsidR="006004A4" w:rsidRPr="0061465A">
              <w:rPr>
                <w:rFonts w:eastAsiaTheme="minorEastAsia"/>
                <w:sz w:val="20"/>
                <w:szCs w:val="20"/>
              </w:rPr>
              <w:t>Oferent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a, </w:t>
            </w:r>
            <w:r w:rsidR="00197347" w:rsidRPr="0061465A">
              <w:rPr>
                <w:rFonts w:eastAsiaTheme="minorEastAsia"/>
                <w:sz w:val="20"/>
                <w:szCs w:val="20"/>
              </w:rPr>
              <w:t xml:space="preserve">do wyboru </w:t>
            </w:r>
            <w:r w:rsidRPr="0061465A">
              <w:rPr>
                <w:rFonts w:eastAsiaTheme="minorEastAsia"/>
                <w:sz w:val="20"/>
                <w:szCs w:val="20"/>
              </w:rPr>
              <w:t>min. 10 kolorów</w:t>
            </w:r>
          </w:p>
        </w:tc>
        <w:tc>
          <w:tcPr>
            <w:tcW w:w="1842" w:type="dxa"/>
            <w:vAlign w:val="center"/>
          </w:tcPr>
          <w:p w14:paraId="62A76658" w14:textId="77777777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67D73" w:rsidRPr="0061465A" w14:paraId="578AC0E4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6AA5FB03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C9B8511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54CDB5A" w14:textId="77777777" w:rsidR="00367D73" w:rsidRPr="0061465A" w:rsidRDefault="00367D7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0880767" w14:textId="3CA07D83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Konstrukcja: Stabilna, Nogi posiadają regulowaną stopę z czarnego tworzywa w zakresie do 40 mm wysokości.</w:t>
            </w:r>
          </w:p>
        </w:tc>
        <w:tc>
          <w:tcPr>
            <w:tcW w:w="1842" w:type="dxa"/>
            <w:vAlign w:val="center"/>
          </w:tcPr>
          <w:p w14:paraId="1D90D010" w14:textId="77777777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67D73" w:rsidRPr="0061465A" w14:paraId="3867F415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79A82FDB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440DAA5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710CFF9" w14:textId="77777777" w:rsidR="00367D73" w:rsidRPr="0061465A" w:rsidRDefault="00367D7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B0749BE" w14:textId="4C6434DA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Stelaż lakierowany proszkowo dostępny </w:t>
            </w:r>
            <w:r w:rsidR="00E3095E" w:rsidRPr="0061465A">
              <w:rPr>
                <w:rFonts w:eastAsiaTheme="minorEastAsia"/>
                <w:sz w:val="20"/>
                <w:szCs w:val="20"/>
              </w:rPr>
              <w:t>w kolorach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– Grafit RAL 7016, Alu RAL 9006, Biały RAL 9003, czarny RAL 9005</w:t>
            </w:r>
          </w:p>
        </w:tc>
        <w:tc>
          <w:tcPr>
            <w:tcW w:w="1842" w:type="dxa"/>
            <w:vAlign w:val="center"/>
          </w:tcPr>
          <w:p w14:paraId="51A4C009" w14:textId="77777777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67D73" w:rsidRPr="0061465A" w14:paraId="011A5375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070BA92B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5657A6F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116EDCA" w14:textId="77777777" w:rsidR="00367D73" w:rsidRPr="0061465A" w:rsidRDefault="00367D7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7ACFC5A" w14:textId="1E358724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Nawisy pomiędzy nogami a blatem po 10 mm przód i tył oraz boki biurka. Nawis pomiędzy belką a blatem 32 mm przód i tył oraz boki biurka.</w:t>
            </w:r>
          </w:p>
        </w:tc>
        <w:tc>
          <w:tcPr>
            <w:tcW w:w="1842" w:type="dxa"/>
            <w:vAlign w:val="center"/>
          </w:tcPr>
          <w:p w14:paraId="7259FBB5" w14:textId="77777777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67D73" w:rsidRPr="0061465A" w14:paraId="02B40960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6A0056FD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A161D8D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D786FE8" w14:textId="77777777" w:rsidR="00367D73" w:rsidRPr="0061465A" w:rsidRDefault="00367D7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069EE47" w14:textId="068E28F4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Biurka na stelażu ramowym nogi kwadratowe profil 50 x 50 mm.</w:t>
            </w:r>
          </w:p>
        </w:tc>
        <w:tc>
          <w:tcPr>
            <w:tcW w:w="1842" w:type="dxa"/>
            <w:vAlign w:val="center"/>
          </w:tcPr>
          <w:p w14:paraId="7AE6C8D8" w14:textId="77777777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67D73" w:rsidRPr="0061465A" w14:paraId="14B713F3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4FD84FF6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8807107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27CF029" w14:textId="77777777" w:rsidR="00367D73" w:rsidRPr="0061465A" w:rsidRDefault="00367D7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E162DD5" w14:textId="0058A5C8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Elementy ramy łączone są za pomocą trójkątnego, stalowego elementu z ząbkowanymi </w:t>
            </w:r>
            <w:r w:rsidR="00E3095E" w:rsidRPr="0061465A">
              <w:rPr>
                <w:rFonts w:eastAsiaTheme="minorEastAsia"/>
                <w:sz w:val="20"/>
                <w:szCs w:val="20"/>
              </w:rPr>
              <w:t>wypustkami,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które wchodzą w otwory montażowe ramy. Łącznik wycinany laserowo, kształtowany za pomocą giętarki numerycznej. Grubość blachy elementu montażowego 2 mm.</w:t>
            </w:r>
          </w:p>
        </w:tc>
        <w:tc>
          <w:tcPr>
            <w:tcW w:w="1842" w:type="dxa"/>
            <w:vAlign w:val="center"/>
          </w:tcPr>
          <w:p w14:paraId="33E93586" w14:textId="77777777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67D73" w:rsidRPr="0061465A" w14:paraId="46978365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4E850294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FC0D589" w14:textId="77777777" w:rsidR="00367D73" w:rsidRPr="0061465A" w:rsidRDefault="00367D73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3CCC695" w14:textId="77777777" w:rsidR="00367D73" w:rsidRPr="0061465A" w:rsidRDefault="00367D73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1EB057D" w14:textId="623FC42F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Wymagana deklaracja zgodności z normami PN-EN lub równoważnymi. PN-EN 14073-2:2006, PN-EN 527-1, 2 i 3</w:t>
            </w:r>
            <w:r w:rsidR="00FC51DC" w:rsidRPr="0061465A">
              <w:rPr>
                <w:rFonts w:eastAsiaTheme="minorEastAsia"/>
                <w:sz w:val="20"/>
                <w:szCs w:val="20"/>
              </w:rPr>
              <w:t xml:space="preserve"> </w:t>
            </w:r>
            <w:r w:rsidR="00FC51DC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Za równoważne uznaje się deklaracje zgodności,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103E7191" w14:textId="77777777" w:rsidR="00367D73" w:rsidRPr="0061465A" w:rsidRDefault="00367D73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C08C9" w:rsidRPr="0061465A" w14:paraId="16DB500C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3D988A9D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00A8978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F4891AA" w14:textId="77777777" w:rsidR="002C08C9" w:rsidRPr="0061465A" w:rsidRDefault="002C08C9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E091521" w14:textId="32226658" w:rsidR="002C08C9" w:rsidRPr="0061465A" w:rsidRDefault="00E57FC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D</w:t>
            </w:r>
            <w:r w:rsidR="002C08C9" w:rsidRPr="0061465A">
              <w:rPr>
                <w:rFonts w:eastAsiaTheme="minorEastAsia"/>
                <w:sz w:val="20"/>
                <w:szCs w:val="20"/>
              </w:rPr>
              <w:t>ostarczeni</w:t>
            </w:r>
            <w:r w:rsidR="60C0F161" w:rsidRPr="0061465A">
              <w:rPr>
                <w:rFonts w:eastAsiaTheme="minorEastAsia"/>
                <w:sz w:val="20"/>
                <w:szCs w:val="20"/>
              </w:rPr>
              <w:t>e</w:t>
            </w:r>
            <w:r w:rsidR="002C08C9" w:rsidRPr="0061465A">
              <w:rPr>
                <w:rFonts w:eastAsiaTheme="minorEastAsia"/>
                <w:sz w:val="20"/>
                <w:szCs w:val="20"/>
              </w:rPr>
              <w:t xml:space="preserve"> próbek kolorów </w:t>
            </w:r>
            <w:r w:rsidRPr="0061465A">
              <w:rPr>
                <w:rFonts w:eastAsiaTheme="minorEastAsia"/>
                <w:sz w:val="20"/>
                <w:szCs w:val="20"/>
              </w:rPr>
              <w:t>przed podpisaniem umowy</w:t>
            </w:r>
          </w:p>
        </w:tc>
        <w:tc>
          <w:tcPr>
            <w:tcW w:w="1842" w:type="dxa"/>
            <w:vAlign w:val="center"/>
          </w:tcPr>
          <w:p w14:paraId="2D7C5BD2" w14:textId="77777777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C08C9" w:rsidRPr="0061465A" w14:paraId="3E13A503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3973FA33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1524F78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DBF795F" w14:textId="77777777" w:rsidR="002C08C9" w:rsidRPr="0061465A" w:rsidRDefault="002C08C9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5A015FD" w14:textId="04C1AC0B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Gwarancja minimum 24 miesiące</w:t>
            </w:r>
          </w:p>
        </w:tc>
        <w:tc>
          <w:tcPr>
            <w:tcW w:w="1842" w:type="dxa"/>
            <w:vAlign w:val="center"/>
          </w:tcPr>
          <w:p w14:paraId="19787B01" w14:textId="77777777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C08C9" w:rsidRPr="0061465A" w14:paraId="4D208187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769A9E25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4B1DDB7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6937B16" w14:textId="77777777" w:rsidR="002C08C9" w:rsidRPr="0061465A" w:rsidRDefault="002C08C9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2E5F160" w14:textId="1F8A3022" w:rsidR="002C08C9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Termin realizacji 4 tygodnie od podpisania umowy</w:t>
            </w:r>
          </w:p>
        </w:tc>
        <w:tc>
          <w:tcPr>
            <w:tcW w:w="1842" w:type="dxa"/>
            <w:vAlign w:val="center"/>
          </w:tcPr>
          <w:p w14:paraId="7A69EFC6" w14:textId="77777777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C08C9" w:rsidRPr="0061465A" w14:paraId="7F390519" w14:textId="77777777" w:rsidTr="7790624E">
        <w:trPr>
          <w:trHeight w:val="20"/>
        </w:trPr>
        <w:tc>
          <w:tcPr>
            <w:tcW w:w="1319" w:type="dxa"/>
            <w:vMerge w:val="restart"/>
            <w:vAlign w:val="center"/>
          </w:tcPr>
          <w:p w14:paraId="0882B179" w14:textId="1F9A2AAE" w:rsidR="002C08C9" w:rsidRPr="0061465A" w:rsidRDefault="002C08C9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lastRenderedPageBreak/>
              <w:t>Część 18</w:t>
            </w:r>
          </w:p>
        </w:tc>
        <w:tc>
          <w:tcPr>
            <w:tcW w:w="2504" w:type="dxa"/>
            <w:vMerge w:val="restart"/>
            <w:vAlign w:val="center"/>
          </w:tcPr>
          <w:p w14:paraId="18DF364B" w14:textId="7864096F" w:rsidR="002C08C9" w:rsidRPr="0061465A" w:rsidRDefault="002C08C9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Biurko / pozycja nr 126</w:t>
            </w:r>
          </w:p>
        </w:tc>
        <w:tc>
          <w:tcPr>
            <w:tcW w:w="992" w:type="dxa"/>
            <w:vMerge w:val="restart"/>
            <w:vAlign w:val="center"/>
          </w:tcPr>
          <w:p w14:paraId="46328BBA" w14:textId="30CAD851" w:rsidR="002C08C9" w:rsidRPr="0061465A" w:rsidRDefault="002C08C9" w:rsidP="00A41F08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14:paraId="1C27260E" w14:textId="205A007A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Wymiary </w:t>
            </w:r>
            <w:r w:rsidR="00E3095E" w:rsidRPr="0061465A">
              <w:rPr>
                <w:rFonts w:eastAsiaTheme="minorEastAsia"/>
                <w:sz w:val="20"/>
                <w:szCs w:val="20"/>
              </w:rPr>
              <w:t>zewnętrzne: Szerokość</w:t>
            </w:r>
            <w:r w:rsidRPr="0061465A">
              <w:rPr>
                <w:rFonts w:eastAsiaTheme="minorEastAsia"/>
                <w:sz w:val="20"/>
                <w:szCs w:val="20"/>
              </w:rPr>
              <w:t>: ok. 1200 mm, Głębokość: ok. 600 mm, Wysokość: ok. 760 mm (dopuszczalne odchylenie ±10 mm)</w:t>
            </w:r>
          </w:p>
        </w:tc>
        <w:tc>
          <w:tcPr>
            <w:tcW w:w="1842" w:type="dxa"/>
            <w:vAlign w:val="center"/>
          </w:tcPr>
          <w:p w14:paraId="24EBA581" w14:textId="77777777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C08C9" w:rsidRPr="0061465A" w14:paraId="75F8F0D8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64F9DC8C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08EE470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4DE8702" w14:textId="77777777" w:rsidR="002C08C9" w:rsidRPr="0061465A" w:rsidRDefault="002C08C9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7EE4E43" w14:textId="7E43986D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Materiał: Płyta wiórowa laminowana dwustronnie lub MDF, klasa higieniczna min. E1 lub wyższa</w:t>
            </w:r>
          </w:p>
        </w:tc>
        <w:tc>
          <w:tcPr>
            <w:tcW w:w="1842" w:type="dxa"/>
            <w:vAlign w:val="center"/>
          </w:tcPr>
          <w:p w14:paraId="1C3D47D1" w14:textId="77777777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C08C9" w:rsidRPr="0061465A" w14:paraId="68AFEC8D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6A3C7917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CFE537A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3D54D48" w14:textId="77777777" w:rsidR="002C08C9" w:rsidRPr="0061465A" w:rsidRDefault="002C08C9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9029475" w14:textId="023B8DBB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Grubość materiału: blat: min. 25 mm</w:t>
            </w:r>
          </w:p>
        </w:tc>
        <w:tc>
          <w:tcPr>
            <w:tcW w:w="1842" w:type="dxa"/>
            <w:vAlign w:val="center"/>
          </w:tcPr>
          <w:p w14:paraId="1306030E" w14:textId="77777777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C08C9" w:rsidRPr="0061465A" w14:paraId="796F53D7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4012CD77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C612BD1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6DAC5BF" w14:textId="77777777" w:rsidR="002C08C9" w:rsidRPr="0061465A" w:rsidRDefault="002C08C9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1E0FB8A" w14:textId="41B8FA5A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Obrzeża: ABS min. 2 mm na frontach, min. 0,5 mm na pozostałych krawędziach</w:t>
            </w:r>
          </w:p>
        </w:tc>
        <w:tc>
          <w:tcPr>
            <w:tcW w:w="1842" w:type="dxa"/>
            <w:vAlign w:val="center"/>
          </w:tcPr>
          <w:p w14:paraId="1F1EBE18" w14:textId="77777777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C08C9" w:rsidRPr="0061465A" w14:paraId="37A2D9DB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09453C1B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01F830B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3F30F6C" w14:textId="77777777" w:rsidR="002C08C9" w:rsidRPr="0061465A" w:rsidRDefault="002C08C9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EA34E37" w14:textId="03A1081B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Kolorystyka: Do wyboru z palety </w:t>
            </w:r>
            <w:r w:rsidR="006004A4" w:rsidRPr="0061465A">
              <w:rPr>
                <w:rFonts w:eastAsiaTheme="minorEastAsia"/>
                <w:sz w:val="20"/>
                <w:szCs w:val="20"/>
              </w:rPr>
              <w:t>Oferent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a, </w:t>
            </w:r>
            <w:r w:rsidR="006A2FC0" w:rsidRPr="0061465A">
              <w:rPr>
                <w:rFonts w:eastAsiaTheme="minorEastAsia"/>
                <w:sz w:val="20"/>
                <w:szCs w:val="20"/>
              </w:rPr>
              <w:t xml:space="preserve">do wyboru </w:t>
            </w:r>
            <w:r w:rsidRPr="0061465A">
              <w:rPr>
                <w:rFonts w:eastAsiaTheme="minorEastAsia"/>
                <w:sz w:val="20"/>
                <w:szCs w:val="20"/>
              </w:rPr>
              <w:t>min. 10 kolorów</w:t>
            </w:r>
          </w:p>
        </w:tc>
        <w:tc>
          <w:tcPr>
            <w:tcW w:w="1842" w:type="dxa"/>
            <w:vAlign w:val="center"/>
          </w:tcPr>
          <w:p w14:paraId="09FC85BA" w14:textId="77777777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C08C9" w:rsidRPr="0061465A" w14:paraId="1A3D3287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3EF056FE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54619BA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D55CB0A" w14:textId="77777777" w:rsidR="002C08C9" w:rsidRPr="0061465A" w:rsidRDefault="002C08C9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F5B09A3" w14:textId="0D8155BB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Konstrukcja: Stabilna, Nogi posiadają regulowaną stopę z czarnego tworzywa w zakresie do 40 mm wysokości.</w:t>
            </w:r>
          </w:p>
        </w:tc>
        <w:tc>
          <w:tcPr>
            <w:tcW w:w="1842" w:type="dxa"/>
            <w:vAlign w:val="center"/>
          </w:tcPr>
          <w:p w14:paraId="528D853C" w14:textId="77777777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C08C9" w:rsidRPr="0061465A" w14:paraId="6435646C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38C835D1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3C5656B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6D0B98C" w14:textId="77777777" w:rsidR="002C08C9" w:rsidRPr="0061465A" w:rsidRDefault="002C08C9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06B1D7B" w14:textId="6A6C2F58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Stelaż lakierowany proszkowo dostępny </w:t>
            </w:r>
            <w:r w:rsidR="00E3095E" w:rsidRPr="0061465A">
              <w:rPr>
                <w:rFonts w:eastAsiaTheme="minorEastAsia"/>
                <w:sz w:val="20"/>
                <w:szCs w:val="20"/>
              </w:rPr>
              <w:t>w kolorach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– Grafit RAL 7016, Alu RAL 9006, Biały RAL 9003, czarny RAL 9005</w:t>
            </w:r>
          </w:p>
        </w:tc>
        <w:tc>
          <w:tcPr>
            <w:tcW w:w="1842" w:type="dxa"/>
            <w:vAlign w:val="center"/>
          </w:tcPr>
          <w:p w14:paraId="6856C7A1" w14:textId="77777777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C08C9" w:rsidRPr="0061465A" w14:paraId="26E8F771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6F5A6384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9A8A873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6533A63" w14:textId="77777777" w:rsidR="002C08C9" w:rsidRPr="0061465A" w:rsidRDefault="002C08C9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1F3D67C" w14:textId="088A5EB6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Nawisy pomiędzy nogami a blatem po 10 mm przód i tył oraz boki biurka. Nawis pomiędzy belką a blatem 32 mm przód i tył oraz boki biurka.</w:t>
            </w:r>
          </w:p>
        </w:tc>
        <w:tc>
          <w:tcPr>
            <w:tcW w:w="1842" w:type="dxa"/>
            <w:vAlign w:val="center"/>
          </w:tcPr>
          <w:p w14:paraId="127829D1" w14:textId="77777777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C08C9" w:rsidRPr="0061465A" w14:paraId="3AA3372E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52696C96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1779BB9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49DCAE4" w14:textId="77777777" w:rsidR="002C08C9" w:rsidRPr="0061465A" w:rsidRDefault="002C08C9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47D7FFE" w14:textId="3F603253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Biurka na stelażu ramowym nogi kwadratowe profil 50 x 50 mm.</w:t>
            </w:r>
          </w:p>
        </w:tc>
        <w:tc>
          <w:tcPr>
            <w:tcW w:w="1842" w:type="dxa"/>
            <w:vAlign w:val="center"/>
          </w:tcPr>
          <w:p w14:paraId="1DA41415" w14:textId="77777777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C08C9" w:rsidRPr="0061465A" w14:paraId="60A305A2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2288B97A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2404805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717EBB1" w14:textId="77777777" w:rsidR="002C08C9" w:rsidRPr="0061465A" w:rsidRDefault="002C08C9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BB9B326" w14:textId="5EE77759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Elementy ramy łączone są za pomocą trójkątnego, stalowego elementu z ząbkowanymi </w:t>
            </w:r>
            <w:r w:rsidR="00E3095E" w:rsidRPr="0061465A">
              <w:rPr>
                <w:rFonts w:eastAsiaTheme="minorEastAsia"/>
                <w:sz w:val="20"/>
                <w:szCs w:val="20"/>
              </w:rPr>
              <w:t>wypustkami,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które wchodzą w otwory montażowe ramy. Łącznik wycinany laserowo, kształtowany za pomocą giętarki numerycznej. Grubość blachy elementu montażowego 2 mm.</w:t>
            </w:r>
          </w:p>
        </w:tc>
        <w:tc>
          <w:tcPr>
            <w:tcW w:w="1842" w:type="dxa"/>
            <w:vAlign w:val="center"/>
          </w:tcPr>
          <w:p w14:paraId="7E1AAE70" w14:textId="77777777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C08C9" w:rsidRPr="0061465A" w14:paraId="23464715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691BF6EF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0DD1BEB" w14:textId="77777777" w:rsidR="002C08C9" w:rsidRPr="0061465A" w:rsidRDefault="002C08C9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D84F231" w14:textId="77777777" w:rsidR="002C08C9" w:rsidRPr="0061465A" w:rsidRDefault="002C08C9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04C2A54" w14:textId="17D09C57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Wymagana deklaracja zgodności z normami PN-EN 14073-2:2006</w:t>
            </w:r>
            <w:r w:rsidR="00E57FC0" w:rsidRPr="0061465A">
              <w:rPr>
                <w:rFonts w:eastAsiaTheme="minorEastAsia"/>
                <w:sz w:val="20"/>
                <w:szCs w:val="20"/>
              </w:rPr>
              <w:t xml:space="preserve"> lub równoważne</w:t>
            </w:r>
            <w:r w:rsidRPr="0061465A">
              <w:rPr>
                <w:rFonts w:eastAsiaTheme="minorEastAsia"/>
                <w:sz w:val="20"/>
                <w:szCs w:val="20"/>
              </w:rPr>
              <w:t>, PN-EN 527-1, 2 i 3</w:t>
            </w:r>
            <w:r w:rsidR="00E57FC0" w:rsidRPr="0061465A">
              <w:rPr>
                <w:rFonts w:eastAsiaTheme="minorEastAsia"/>
                <w:sz w:val="20"/>
                <w:szCs w:val="20"/>
              </w:rPr>
              <w:t xml:space="preserve"> lub równoważne</w:t>
            </w:r>
            <w:r w:rsidR="00492DD5" w:rsidRPr="0061465A">
              <w:rPr>
                <w:rFonts w:eastAsiaTheme="minorEastAsia"/>
                <w:sz w:val="20"/>
                <w:szCs w:val="20"/>
              </w:rPr>
              <w:t xml:space="preserve">. </w:t>
            </w:r>
            <w:r w:rsidR="00492DD5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Za równoważne uznaje się deklaracje zgodności,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25009AFB" w14:textId="77777777" w:rsidR="002C08C9" w:rsidRPr="0061465A" w:rsidRDefault="002C08C9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5F6E23DC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5A21B76F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A87101D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A820CDE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A345C71" w14:textId="548FDE25" w:rsidR="004A0AA0" w:rsidRPr="0061465A" w:rsidRDefault="00E57FC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D</w:t>
            </w:r>
            <w:r w:rsidR="004A0AA0" w:rsidRPr="0061465A">
              <w:rPr>
                <w:rFonts w:eastAsiaTheme="minorEastAsia"/>
                <w:sz w:val="20"/>
                <w:szCs w:val="20"/>
              </w:rPr>
              <w:t>ostarczeni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e </w:t>
            </w:r>
            <w:r w:rsidR="004A0AA0" w:rsidRPr="0061465A">
              <w:rPr>
                <w:rFonts w:eastAsiaTheme="minorEastAsia"/>
                <w:sz w:val="20"/>
                <w:szCs w:val="20"/>
              </w:rPr>
              <w:t xml:space="preserve">próbek </w:t>
            </w:r>
            <w:r w:rsidR="00E3095E" w:rsidRPr="0061465A">
              <w:rPr>
                <w:rFonts w:eastAsiaTheme="minorEastAsia"/>
                <w:sz w:val="20"/>
                <w:szCs w:val="20"/>
              </w:rPr>
              <w:t>kolorów przed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podpisaniem umowy</w:t>
            </w:r>
          </w:p>
        </w:tc>
        <w:tc>
          <w:tcPr>
            <w:tcW w:w="1842" w:type="dxa"/>
            <w:vAlign w:val="center"/>
          </w:tcPr>
          <w:p w14:paraId="05CB32F2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4C9DB410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78D25F1C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997B8F9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C9FEF6B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EB08FDE" w14:textId="77E5FF74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Gwarancja minimum 24 miesiące</w:t>
            </w:r>
          </w:p>
        </w:tc>
        <w:tc>
          <w:tcPr>
            <w:tcW w:w="1842" w:type="dxa"/>
            <w:vAlign w:val="center"/>
          </w:tcPr>
          <w:p w14:paraId="068C3A1A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5F56502E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1F62A6BC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6A33EC9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FAC593E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1E89083" w14:textId="656C63EE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Termin realizacji 4 tygodnie od podpisania umowy</w:t>
            </w:r>
          </w:p>
        </w:tc>
        <w:tc>
          <w:tcPr>
            <w:tcW w:w="1842" w:type="dxa"/>
            <w:vAlign w:val="center"/>
          </w:tcPr>
          <w:p w14:paraId="01FCEE80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28F38D5E" w14:textId="77777777" w:rsidTr="7790624E">
        <w:trPr>
          <w:trHeight w:val="41"/>
        </w:trPr>
        <w:tc>
          <w:tcPr>
            <w:tcW w:w="1319" w:type="dxa"/>
            <w:vMerge w:val="restart"/>
            <w:vAlign w:val="center"/>
          </w:tcPr>
          <w:p w14:paraId="438AA13B" w14:textId="70D971F7" w:rsidR="004A0AA0" w:rsidRPr="0061465A" w:rsidRDefault="004A0AA0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 xml:space="preserve">Część 19 </w:t>
            </w:r>
          </w:p>
        </w:tc>
        <w:tc>
          <w:tcPr>
            <w:tcW w:w="2504" w:type="dxa"/>
            <w:vMerge w:val="restart"/>
            <w:vAlign w:val="center"/>
          </w:tcPr>
          <w:p w14:paraId="38583445" w14:textId="60F60910" w:rsidR="004A0AA0" w:rsidRPr="0061465A" w:rsidRDefault="004A0AA0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Stół 1400x900 mm / pozycja 127</w:t>
            </w:r>
          </w:p>
        </w:tc>
        <w:tc>
          <w:tcPr>
            <w:tcW w:w="992" w:type="dxa"/>
            <w:vMerge w:val="restart"/>
            <w:vAlign w:val="center"/>
          </w:tcPr>
          <w:p w14:paraId="2AD9FAC2" w14:textId="59C6A039" w:rsidR="004A0AA0" w:rsidRPr="0061465A" w:rsidRDefault="004A0AA0" w:rsidP="00A41F08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14:paraId="0775A717" w14:textId="6AF5AB70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Wymiary </w:t>
            </w:r>
            <w:r w:rsidR="00E3095E" w:rsidRPr="0061465A">
              <w:rPr>
                <w:rFonts w:eastAsiaTheme="minorEastAsia"/>
                <w:sz w:val="20"/>
                <w:szCs w:val="20"/>
              </w:rPr>
              <w:t>zewnętrzne: Szerokość</w:t>
            </w:r>
            <w:r w:rsidRPr="0061465A">
              <w:rPr>
                <w:rFonts w:eastAsiaTheme="minorEastAsia"/>
                <w:sz w:val="20"/>
                <w:szCs w:val="20"/>
              </w:rPr>
              <w:t>: ok. 1400 mm, Głębokość: ok. 900 mm, Wysokość: ok. 760 mm (dopuszczalne odchylenie ±10 mm)</w:t>
            </w:r>
          </w:p>
        </w:tc>
        <w:tc>
          <w:tcPr>
            <w:tcW w:w="1842" w:type="dxa"/>
            <w:vAlign w:val="center"/>
          </w:tcPr>
          <w:p w14:paraId="4797E330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31AF2655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3491AE89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3E198E2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0B2EB26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3AF3CA80" w14:textId="2F08CDEA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Materiał: Płyta wiórowa laminowana dwustronnie lub MDF, klasa higieniczna min. E1 lub wyższa</w:t>
            </w:r>
          </w:p>
        </w:tc>
        <w:tc>
          <w:tcPr>
            <w:tcW w:w="1842" w:type="dxa"/>
            <w:vAlign w:val="center"/>
          </w:tcPr>
          <w:p w14:paraId="35AC6518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0A1C76EE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275E51D6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876591B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F453CE6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E3E0019" w14:textId="7FD058C1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Grubość materiału: blat: min. 25 mm</w:t>
            </w:r>
          </w:p>
        </w:tc>
        <w:tc>
          <w:tcPr>
            <w:tcW w:w="1842" w:type="dxa"/>
            <w:vAlign w:val="center"/>
          </w:tcPr>
          <w:p w14:paraId="6B968FED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69279905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010B3772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65ABF9F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275FAE0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32626A1" w14:textId="76E9E0A4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Obrzeża: ABS min. 2 mm na frontach, min. 0,5 mm na pozostałych krawędziach</w:t>
            </w:r>
          </w:p>
        </w:tc>
        <w:tc>
          <w:tcPr>
            <w:tcW w:w="1842" w:type="dxa"/>
            <w:vAlign w:val="center"/>
          </w:tcPr>
          <w:p w14:paraId="69A48FA5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739493BB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2400EC81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27DDA11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123A9C6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034E47A" w14:textId="53C0934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Kolorystyka: Do wyboru z palety </w:t>
            </w:r>
            <w:r w:rsidR="006004A4" w:rsidRPr="0061465A">
              <w:rPr>
                <w:rFonts w:eastAsiaTheme="minorEastAsia"/>
                <w:sz w:val="20"/>
                <w:szCs w:val="20"/>
              </w:rPr>
              <w:t>Oferent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a, </w:t>
            </w:r>
            <w:r w:rsidR="006A2FC0" w:rsidRPr="0061465A">
              <w:rPr>
                <w:rFonts w:eastAsiaTheme="minorEastAsia"/>
                <w:sz w:val="20"/>
                <w:szCs w:val="20"/>
              </w:rPr>
              <w:t xml:space="preserve">do wyboru </w:t>
            </w:r>
            <w:r w:rsidRPr="0061465A">
              <w:rPr>
                <w:rFonts w:eastAsiaTheme="minorEastAsia"/>
                <w:sz w:val="20"/>
                <w:szCs w:val="20"/>
              </w:rPr>
              <w:t>min. 10 kolorów</w:t>
            </w:r>
          </w:p>
        </w:tc>
        <w:tc>
          <w:tcPr>
            <w:tcW w:w="1842" w:type="dxa"/>
            <w:vAlign w:val="center"/>
          </w:tcPr>
          <w:p w14:paraId="582DE41A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0545204A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2F263ADF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8AD3F9F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96EA2F5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46E75F0" w14:textId="330318A5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Konstrukcja: Stabilna, Nogi posiadają regulowaną stopę z czarnego tworzywa w zakresie do 40 mm wysokości.</w:t>
            </w:r>
          </w:p>
        </w:tc>
        <w:tc>
          <w:tcPr>
            <w:tcW w:w="1842" w:type="dxa"/>
            <w:vAlign w:val="center"/>
          </w:tcPr>
          <w:p w14:paraId="1CAF1F01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446F1059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47F46FD4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772F3A8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FFA2D20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BA20E34" w14:textId="4B40FC23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Stelaż lakierowany proszkowo dostępny </w:t>
            </w:r>
            <w:r w:rsidR="00E3095E" w:rsidRPr="0061465A">
              <w:rPr>
                <w:rFonts w:eastAsiaTheme="minorEastAsia"/>
                <w:sz w:val="20"/>
                <w:szCs w:val="20"/>
              </w:rPr>
              <w:t>w kolorach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– Grafit RAL 7016, Alu RAL 9006, Biały RAL 9003, czarny RAL 9005</w:t>
            </w:r>
          </w:p>
        </w:tc>
        <w:tc>
          <w:tcPr>
            <w:tcW w:w="1842" w:type="dxa"/>
            <w:vAlign w:val="center"/>
          </w:tcPr>
          <w:p w14:paraId="330791BF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4BC950D9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73D2F681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F479A56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8F8CF99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C41123F" w14:textId="583DB045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Nawisy pomiędzy nogami a blatem po 10 mm przód i tył oraz boki stołu. Nawis pomiędzy belką a blatem 32 mm przód i tył oraz boki stołu.</w:t>
            </w:r>
          </w:p>
        </w:tc>
        <w:tc>
          <w:tcPr>
            <w:tcW w:w="1842" w:type="dxa"/>
            <w:vAlign w:val="center"/>
          </w:tcPr>
          <w:p w14:paraId="6765E9DA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13494323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052F69F4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700764F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7C75ECF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68D082F" w14:textId="327E9080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Stół na stelażu ramowym nogi kwadratowe profil 50 x 50 mm.</w:t>
            </w:r>
          </w:p>
        </w:tc>
        <w:tc>
          <w:tcPr>
            <w:tcW w:w="1842" w:type="dxa"/>
            <w:vAlign w:val="center"/>
          </w:tcPr>
          <w:p w14:paraId="1B7FDCE0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71FF636C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7CA14D4F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31FC75C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52FF169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B4D0C95" w14:textId="3B8C5E8C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Elementy ramy łączone są za pomocą trójkątnego, stalowego elementu z ząbkowanymi </w:t>
            </w:r>
            <w:r w:rsidR="00E3095E" w:rsidRPr="0061465A">
              <w:rPr>
                <w:rFonts w:eastAsiaTheme="minorEastAsia"/>
                <w:sz w:val="20"/>
                <w:szCs w:val="20"/>
              </w:rPr>
              <w:t>wypustkami,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które wchodzą w otwory montażowe ramy. Łącznik wycinany laserowo, kształtowany za pomocą giętarki numerycznej. Grubość blachy elementu montażowego 2 mm.</w:t>
            </w:r>
          </w:p>
        </w:tc>
        <w:tc>
          <w:tcPr>
            <w:tcW w:w="1842" w:type="dxa"/>
            <w:vAlign w:val="center"/>
          </w:tcPr>
          <w:p w14:paraId="75E875E2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02E7ACBF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6D961E0B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30B76EB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9DDF700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359AED7" w14:textId="118AF296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Wymagana deklaracja zgodności z normami PN-EN 14073-2:2006</w:t>
            </w:r>
            <w:r w:rsidR="00853E1B" w:rsidRPr="0061465A">
              <w:rPr>
                <w:rFonts w:eastAsiaTheme="minorEastAsia"/>
                <w:sz w:val="20"/>
                <w:szCs w:val="20"/>
              </w:rPr>
              <w:t xml:space="preserve"> lub równoważne</w:t>
            </w:r>
            <w:r w:rsidRPr="0061465A">
              <w:rPr>
                <w:rFonts w:eastAsiaTheme="minorEastAsia"/>
                <w:sz w:val="20"/>
                <w:szCs w:val="20"/>
              </w:rPr>
              <w:t>, PN-EN 527-1, 2 i 3</w:t>
            </w:r>
            <w:r w:rsidR="00853E1B" w:rsidRPr="0061465A">
              <w:rPr>
                <w:rFonts w:eastAsiaTheme="minorEastAsia"/>
                <w:sz w:val="20"/>
                <w:szCs w:val="20"/>
              </w:rPr>
              <w:t xml:space="preserve"> lub równoważne</w:t>
            </w:r>
            <w:r w:rsidR="00492DD5" w:rsidRPr="0061465A">
              <w:rPr>
                <w:rFonts w:eastAsiaTheme="minorEastAsia"/>
                <w:sz w:val="20"/>
                <w:szCs w:val="20"/>
              </w:rPr>
              <w:t xml:space="preserve">. </w:t>
            </w:r>
            <w:r w:rsidR="00492DD5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Za równoważne uznaje się deklaracje zgodności,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129540E8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17618027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0CDAD22A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1BD4045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4576B94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8C6D31F" w14:textId="1A892B9A" w:rsidR="004A0AA0" w:rsidRPr="0061465A" w:rsidRDefault="00853E1B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D</w:t>
            </w:r>
            <w:r w:rsidR="004A0AA0" w:rsidRPr="0061465A">
              <w:rPr>
                <w:rFonts w:eastAsiaTheme="minorEastAsia"/>
                <w:sz w:val="20"/>
                <w:szCs w:val="20"/>
              </w:rPr>
              <w:t>ostarczeni</w:t>
            </w:r>
            <w:r w:rsidR="3CF73C33" w:rsidRPr="0061465A">
              <w:rPr>
                <w:rFonts w:eastAsiaTheme="minorEastAsia"/>
                <w:sz w:val="20"/>
                <w:szCs w:val="20"/>
              </w:rPr>
              <w:t>e</w:t>
            </w:r>
            <w:r w:rsidR="004A0AA0" w:rsidRPr="0061465A">
              <w:rPr>
                <w:rFonts w:eastAsiaTheme="minorEastAsia"/>
                <w:sz w:val="20"/>
                <w:szCs w:val="20"/>
              </w:rPr>
              <w:t xml:space="preserve"> próbek kolorów </w:t>
            </w:r>
            <w:r w:rsidRPr="0061465A">
              <w:rPr>
                <w:rFonts w:eastAsiaTheme="minorEastAsia"/>
                <w:sz w:val="20"/>
                <w:szCs w:val="20"/>
              </w:rPr>
              <w:t>prze</w:t>
            </w:r>
            <w:r w:rsidR="0D86BE99" w:rsidRPr="0061465A">
              <w:rPr>
                <w:rFonts w:eastAsiaTheme="minorEastAsia"/>
                <w:sz w:val="20"/>
                <w:szCs w:val="20"/>
              </w:rPr>
              <w:t>d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podpisaniem umowy</w:t>
            </w:r>
          </w:p>
        </w:tc>
        <w:tc>
          <w:tcPr>
            <w:tcW w:w="1842" w:type="dxa"/>
            <w:vAlign w:val="center"/>
          </w:tcPr>
          <w:p w14:paraId="7E9E3B9A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6FF1E252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0DBA31B6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B11CE03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5191A17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F0AA565" w14:textId="2284F279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Gwarancja minimum 24 miesiące</w:t>
            </w:r>
          </w:p>
        </w:tc>
        <w:tc>
          <w:tcPr>
            <w:tcW w:w="1842" w:type="dxa"/>
            <w:vAlign w:val="center"/>
          </w:tcPr>
          <w:p w14:paraId="7677E0A4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26CDF3C3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127E1FBA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B93E7F5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4365D1F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49F5429" w14:textId="23237E9F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Termin realizacji 4 tygodnie od podpisania umowy</w:t>
            </w:r>
          </w:p>
        </w:tc>
        <w:tc>
          <w:tcPr>
            <w:tcW w:w="1842" w:type="dxa"/>
            <w:vAlign w:val="center"/>
          </w:tcPr>
          <w:p w14:paraId="1F6CAA4C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1EBD2309" w14:textId="77777777" w:rsidTr="7790624E">
        <w:trPr>
          <w:trHeight w:val="41"/>
        </w:trPr>
        <w:tc>
          <w:tcPr>
            <w:tcW w:w="1319" w:type="dxa"/>
            <w:vMerge w:val="restart"/>
            <w:vAlign w:val="center"/>
          </w:tcPr>
          <w:p w14:paraId="705967FB" w14:textId="0D7D28D0" w:rsidR="004A0AA0" w:rsidRPr="0061465A" w:rsidRDefault="004A0AA0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Część 20</w:t>
            </w:r>
          </w:p>
        </w:tc>
        <w:tc>
          <w:tcPr>
            <w:tcW w:w="2504" w:type="dxa"/>
            <w:vMerge w:val="restart"/>
            <w:vAlign w:val="center"/>
          </w:tcPr>
          <w:p w14:paraId="30F7089D" w14:textId="15935F66" w:rsidR="004A0AA0" w:rsidRPr="0061465A" w:rsidRDefault="004A0AA0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Fotel biurowy / pozycja nr 130</w:t>
            </w:r>
          </w:p>
        </w:tc>
        <w:tc>
          <w:tcPr>
            <w:tcW w:w="992" w:type="dxa"/>
            <w:vMerge w:val="restart"/>
            <w:vAlign w:val="center"/>
          </w:tcPr>
          <w:p w14:paraId="10122F67" w14:textId="51BF897F" w:rsidR="004A0AA0" w:rsidRPr="0061465A" w:rsidRDefault="004A0AA0" w:rsidP="00A41F08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6946" w:type="dxa"/>
            <w:vAlign w:val="center"/>
          </w:tcPr>
          <w:p w14:paraId="24B13705" w14:textId="1A28157E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Fotel biurowy obrotowy o regulowanej wysokości w zakresie 1200-1375mm, siedzisko o szerokości nie przekraczającej 700mm, wysokość siedziska regulowana w zakresie 450-580mm, </w:t>
            </w:r>
          </w:p>
        </w:tc>
        <w:tc>
          <w:tcPr>
            <w:tcW w:w="1842" w:type="dxa"/>
            <w:vAlign w:val="center"/>
          </w:tcPr>
          <w:p w14:paraId="3D9881ED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3F1CEDCB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5C1741C1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34272EB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73F40C5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0A47D2A" w14:textId="0ECD50B4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Mechanizm ruchowy: po zwolnieniu blokady wybranej pozycji, oparcie wychyla się w ruchu skoordynowanym z siedziskiem naśladując ruch Użytkownika w fotelu, gwarantując mu podparcie pleców w każdej pozycji</w:t>
            </w:r>
          </w:p>
        </w:tc>
        <w:tc>
          <w:tcPr>
            <w:tcW w:w="1842" w:type="dxa"/>
            <w:vAlign w:val="center"/>
          </w:tcPr>
          <w:p w14:paraId="01629C90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7B51A225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53DB6867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3410CB0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1908A8A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11F985C" w14:textId="759DB944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Zakres ruchu oparcia jest głębszy i szybszy aniżeli ruch siedziska. Oparcie pracuje w zakresie 90 - 112 stopni zaś siedzisko w zakresie 0 - 13 stopni. Siła oporu jaki stawia oparcie podczas ruchu jest regulowana co pozwala dostosować ją do wagi użytkownika.</w:t>
            </w:r>
          </w:p>
        </w:tc>
        <w:tc>
          <w:tcPr>
            <w:tcW w:w="1842" w:type="dxa"/>
            <w:vAlign w:val="center"/>
          </w:tcPr>
          <w:p w14:paraId="64250585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33FF3E6D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05C655B0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4D1F850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62FD175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383386B" w14:textId="3ED9688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Użytkownik w każdej chwili ma również możliwość blokady wybranej pozycji wychylenia oparcia i siedziska poprzez ruch dźwigni umieszczonej pod siedziskiem. Mechanizm umożliwia również regulację głębokości siedziska, a więc jego odległości od oparcia. Funkcje oparcia dostępne zarówno dla niskich jak i wysokich użytkowników.</w:t>
            </w:r>
          </w:p>
        </w:tc>
        <w:tc>
          <w:tcPr>
            <w:tcW w:w="1842" w:type="dxa"/>
            <w:vAlign w:val="center"/>
          </w:tcPr>
          <w:p w14:paraId="2C181C37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1D1F3CC9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620AAA45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E330EA1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7C5101B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358BE294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Funkcja zapobiegająca gwałtownemu uderzeniu oparcia w plecy Użytkownika po zwolnieniu wybranej pozycji wychylenia</w:t>
            </w:r>
          </w:p>
          <w:p w14:paraId="7E079892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4752529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2F26B9ED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3FB1AD8A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E5B6E29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49DEB5E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28011F2" w14:textId="01F84605" w:rsidR="004A0AA0" w:rsidRPr="0061465A" w:rsidRDefault="00E3095E" w:rsidP="00A41F08">
            <w:pPr>
              <w:spacing w:after="160"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Podłokietniki:</w:t>
            </w:r>
          </w:p>
          <w:p w14:paraId="163D4403" w14:textId="006A6342" w:rsidR="004A0AA0" w:rsidRPr="0061465A" w:rsidRDefault="004A0AA0" w:rsidP="00A41F08">
            <w:pPr>
              <w:spacing w:after="160"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Krzesło wyposażone jest w podłokietnik regulowany w trzech </w:t>
            </w:r>
            <w:r w:rsidR="00E3095E" w:rsidRPr="0061465A">
              <w:rPr>
                <w:rFonts w:eastAsiaTheme="minorEastAsia"/>
                <w:sz w:val="20"/>
                <w:szCs w:val="20"/>
              </w:rPr>
              <w:t>płaszczyznach:</w:t>
            </w:r>
          </w:p>
          <w:p w14:paraId="4766EB6D" w14:textId="0A9AAFF4" w:rsidR="004A0AA0" w:rsidRPr="0061465A" w:rsidRDefault="004A0AA0" w:rsidP="00A41F08">
            <w:pPr>
              <w:spacing w:after="160"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lastRenderedPageBreak/>
              <w:t xml:space="preserve">góra - dół, pozwala na dostosowanie jego wysokości tak aby przedramię ułożone było pod kątem 90 stopni do tułowia, co znacznie odciąża mięśnie pleców podczas długiej pracy w pozycji siedzącej. Zakres regulacji wysokości </w:t>
            </w:r>
            <w:r w:rsidR="00E3095E" w:rsidRPr="0061465A">
              <w:rPr>
                <w:rFonts w:eastAsiaTheme="minorEastAsia"/>
                <w:sz w:val="20"/>
                <w:szCs w:val="20"/>
              </w:rPr>
              <w:t>podłokietnika 7</w:t>
            </w:r>
            <w:r w:rsidRPr="0061465A">
              <w:rPr>
                <w:rFonts w:eastAsiaTheme="minorEastAsia"/>
                <w:sz w:val="20"/>
                <w:szCs w:val="20"/>
              </w:rPr>
              <w:t>,5 cm.</w:t>
            </w:r>
          </w:p>
          <w:p w14:paraId="52628140" w14:textId="62948891" w:rsidR="004A0AA0" w:rsidRPr="0061465A" w:rsidRDefault="004A0AA0" w:rsidP="00A41F08">
            <w:pPr>
              <w:spacing w:after="160"/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przód - tył, regulacja nakładki podłokietnika przód/tył pozwala dostosować go do długości przedramienia. Zakres </w:t>
            </w:r>
            <w:r w:rsidR="00E3095E" w:rsidRPr="0061465A">
              <w:rPr>
                <w:rFonts w:eastAsiaTheme="minorEastAsia"/>
                <w:sz w:val="20"/>
                <w:szCs w:val="20"/>
              </w:rPr>
              <w:t>regulacji 6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cm.</w:t>
            </w:r>
          </w:p>
          <w:p w14:paraId="295B5223" w14:textId="2805471F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kąt położenia nakładki w zakresie +/- 15 stopni co ułatwia pisanie na klawiaturze lub wstawanie z krzesła</w:t>
            </w:r>
          </w:p>
        </w:tc>
        <w:tc>
          <w:tcPr>
            <w:tcW w:w="1842" w:type="dxa"/>
            <w:vAlign w:val="center"/>
          </w:tcPr>
          <w:p w14:paraId="2F6ACC27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7C3B4892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526BA8E9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73BCDD6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C544065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7371843" w14:textId="016BA88E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Podstawa </w:t>
            </w:r>
            <w:r w:rsidR="00E3095E" w:rsidRPr="0061465A">
              <w:rPr>
                <w:rFonts w:eastAsiaTheme="minorEastAsia"/>
                <w:sz w:val="20"/>
                <w:szCs w:val="20"/>
              </w:rPr>
              <w:t>Jezdna</w:t>
            </w:r>
            <w:r w:rsidR="00E3095E" w:rsidRPr="0061465A">
              <w:rPr>
                <w:rFonts w:eastAsiaTheme="minorEastAsia"/>
                <w:b/>
                <w:bCs/>
                <w:sz w:val="20"/>
                <w:szCs w:val="20"/>
              </w:rPr>
              <w:t>: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fotel wyposażony w pięcioramienną czarną podstawę nylonową, z kółkami niebrudzącymi nawierzchni</w:t>
            </w:r>
          </w:p>
        </w:tc>
        <w:tc>
          <w:tcPr>
            <w:tcW w:w="1842" w:type="dxa"/>
            <w:vAlign w:val="center"/>
          </w:tcPr>
          <w:p w14:paraId="47AABDAC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66801FCE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095C081F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AB04323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70C6032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0D326C5" w14:textId="72ED6656" w:rsidR="004A0AA0" w:rsidRPr="0061465A" w:rsidRDefault="00E3095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Oparcie:</w:t>
            </w:r>
            <w:r w:rsidR="004A0AA0" w:rsidRPr="0061465A">
              <w:rPr>
                <w:rFonts w:eastAsiaTheme="minorEastAsia"/>
                <w:sz w:val="20"/>
                <w:szCs w:val="20"/>
              </w:rPr>
              <w:t xml:space="preserve"> O stałej wysokości, tapicerowane oddychającą trudnozapalną siatką o wysokiej odporności na ścieralność (minimum 70 tyś cykli Martindalea). Wyposażone w podpórkę lędźwiową o regulowanej wysokości. </w:t>
            </w:r>
          </w:p>
        </w:tc>
        <w:tc>
          <w:tcPr>
            <w:tcW w:w="1842" w:type="dxa"/>
            <w:vAlign w:val="center"/>
          </w:tcPr>
          <w:p w14:paraId="7F832DC7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666AA288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5C510D0F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C6ECF84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21BD757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120FD05" w14:textId="01859732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Zagłówek o regulowanej wysokości oraz regulowanym kącie położenia podpórki pod głowę. Zapewniający ergonomiczne podparcie podczas pracy oraz w chwilach odpoczynku. Zakres regulacji wysokości 7 cm.</w:t>
            </w:r>
          </w:p>
        </w:tc>
        <w:tc>
          <w:tcPr>
            <w:tcW w:w="1842" w:type="dxa"/>
            <w:vAlign w:val="center"/>
          </w:tcPr>
          <w:p w14:paraId="19978F8C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5A4CAC44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23EA2FD9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A3A55A5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AF49586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41915CF" w14:textId="6328C3DF" w:rsidR="004A0AA0" w:rsidRPr="0061465A" w:rsidRDefault="00E3095E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Siedzisko:</w:t>
            </w:r>
            <w:r w:rsidR="004A0AA0" w:rsidRPr="0061465A">
              <w:rPr>
                <w:rFonts w:eastAsiaTheme="minorEastAsia"/>
                <w:sz w:val="20"/>
                <w:szCs w:val="20"/>
              </w:rPr>
              <w:t xml:space="preserve"> Pianka wyścielająca produkowana w technologii wylewania co znacznie zwiększa jej trwałość i odpowiednią sprężystość nawet po wielu latach. Gęstość pianki minimum 69 kg/m3. Regulacja głębokości siedziska (odległości od oparcia) pozwalająca skorzystać z funkcji oparcia eliminująca ucisk na uda bez względu na wzrost użytkownika. Tapicerka siedziska wykonana z tkaniny trudnozapalnej o wysokiej odporności na ścieranie (min. 100 000 cykli Martindale’a) lub równoważnej.</w:t>
            </w:r>
          </w:p>
        </w:tc>
        <w:tc>
          <w:tcPr>
            <w:tcW w:w="1842" w:type="dxa"/>
            <w:vAlign w:val="center"/>
          </w:tcPr>
          <w:p w14:paraId="0166A821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6F360ABA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169C0441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A5BF9D7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58CB134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176FAB8" w14:textId="7BFD52C0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Dopuszczalne obciążenie nie mniejsze niż 150kg</w:t>
            </w:r>
          </w:p>
        </w:tc>
        <w:tc>
          <w:tcPr>
            <w:tcW w:w="1842" w:type="dxa"/>
            <w:vAlign w:val="center"/>
          </w:tcPr>
          <w:p w14:paraId="7C7D5515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A0AA0" w:rsidRPr="0061465A" w14:paraId="281F6746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6C8A1F4D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9DFB8CC" w14:textId="77777777" w:rsidR="004A0AA0" w:rsidRPr="0061465A" w:rsidRDefault="004A0AA0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6C12C45" w14:textId="77777777" w:rsidR="004A0AA0" w:rsidRPr="0061465A" w:rsidRDefault="004A0AA0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BCC3BD2" w14:textId="44C4B0F5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Fotel powinien spełniać wymagania norm PN-EN 1335-1, PN-EN 1335-2, PN-EN 1335-3 lub równoważnych, dotyczących wymiarów, bezpieczeństwa i trwałości krzeseł biurowych.</w:t>
            </w:r>
            <w:r w:rsidR="00492DD5" w:rsidRPr="0061465A">
              <w:rPr>
                <w:rFonts w:eastAsiaTheme="minorEastAsia"/>
                <w:sz w:val="20"/>
                <w:szCs w:val="20"/>
              </w:rPr>
              <w:t xml:space="preserve"> Za równoważne uznaje się spełnienie norm,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051F9839" w14:textId="77777777" w:rsidR="004A0AA0" w:rsidRPr="0061465A" w:rsidRDefault="004A0AA0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62FC04B9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79D7F509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CE04869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346E4F2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1C9FB0C" w14:textId="086FE54F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Kolorystyka do wyboru </w:t>
            </w:r>
            <w:r w:rsidR="002D33B5" w:rsidRPr="0061465A">
              <w:rPr>
                <w:rFonts w:eastAsiaTheme="minorEastAsia"/>
                <w:sz w:val="20"/>
                <w:szCs w:val="20"/>
              </w:rPr>
              <w:t xml:space="preserve">Zamawiającego 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– </w:t>
            </w:r>
            <w:r w:rsidR="00B50CE7" w:rsidRPr="0061465A">
              <w:rPr>
                <w:rFonts w:eastAsiaTheme="minorEastAsia"/>
                <w:sz w:val="20"/>
                <w:szCs w:val="20"/>
              </w:rPr>
              <w:t xml:space="preserve">Wykonawca proponuje </w:t>
            </w:r>
            <w:r w:rsidRPr="0061465A">
              <w:rPr>
                <w:rFonts w:eastAsiaTheme="minorEastAsia"/>
                <w:sz w:val="20"/>
                <w:szCs w:val="20"/>
              </w:rPr>
              <w:t>min. 10 kolorów</w:t>
            </w:r>
          </w:p>
        </w:tc>
        <w:tc>
          <w:tcPr>
            <w:tcW w:w="1842" w:type="dxa"/>
            <w:vAlign w:val="center"/>
          </w:tcPr>
          <w:p w14:paraId="3CB0BAD3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5FB08625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4A654F15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B97BF22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78C5869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E28A4E9" w14:textId="4CBBA61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Gwarancja 36 miesięcy</w:t>
            </w:r>
          </w:p>
        </w:tc>
        <w:tc>
          <w:tcPr>
            <w:tcW w:w="1842" w:type="dxa"/>
            <w:vAlign w:val="center"/>
          </w:tcPr>
          <w:p w14:paraId="584B66B8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280F0AF8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12172976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D9E5C8D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F51480A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C459806" w14:textId="5E89F562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Termin realizacji </w:t>
            </w:r>
            <w:r w:rsidR="003D3D36" w:rsidRPr="0061465A">
              <w:rPr>
                <w:rFonts w:eastAsiaTheme="minorEastAsia"/>
                <w:sz w:val="20"/>
                <w:szCs w:val="20"/>
              </w:rPr>
              <w:t>4 tygodnie od podpisania umowy</w:t>
            </w:r>
          </w:p>
        </w:tc>
        <w:tc>
          <w:tcPr>
            <w:tcW w:w="1842" w:type="dxa"/>
            <w:vAlign w:val="center"/>
          </w:tcPr>
          <w:p w14:paraId="24E609B4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309DDC3F" w14:textId="77777777" w:rsidTr="7790624E">
        <w:trPr>
          <w:trHeight w:val="41"/>
        </w:trPr>
        <w:tc>
          <w:tcPr>
            <w:tcW w:w="1319" w:type="dxa"/>
            <w:vMerge w:val="restart"/>
            <w:vAlign w:val="center"/>
          </w:tcPr>
          <w:p w14:paraId="31112B35" w14:textId="3C0AA4E1" w:rsidR="00961B68" w:rsidRPr="0061465A" w:rsidRDefault="00961B68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Część 21</w:t>
            </w:r>
          </w:p>
        </w:tc>
        <w:tc>
          <w:tcPr>
            <w:tcW w:w="2504" w:type="dxa"/>
            <w:vMerge w:val="restart"/>
            <w:vAlign w:val="center"/>
          </w:tcPr>
          <w:p w14:paraId="7AB35077" w14:textId="7F641A1C" w:rsidR="00961B68" w:rsidRPr="0061465A" w:rsidRDefault="00961B68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Taboret medyczny z oparciem / pozycja nr 131</w:t>
            </w:r>
          </w:p>
        </w:tc>
        <w:tc>
          <w:tcPr>
            <w:tcW w:w="992" w:type="dxa"/>
            <w:vMerge w:val="restart"/>
            <w:vAlign w:val="center"/>
          </w:tcPr>
          <w:p w14:paraId="4C22D89F" w14:textId="3E4AA43A" w:rsidR="00961B68" w:rsidRPr="0061465A" w:rsidRDefault="00961B68" w:rsidP="00A41F08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14:paraId="6FDD1B1C" w14:textId="7F319880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Fotel operatora</w:t>
            </w: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61465A">
              <w:rPr>
                <w:rFonts w:eastAsiaTheme="minorEastAsia"/>
                <w:sz w:val="20"/>
                <w:szCs w:val="20"/>
              </w:rPr>
              <w:t>z oparciem i siedziskiem tapicerowanym</w:t>
            </w:r>
          </w:p>
        </w:tc>
        <w:tc>
          <w:tcPr>
            <w:tcW w:w="1842" w:type="dxa"/>
            <w:vAlign w:val="center"/>
          </w:tcPr>
          <w:p w14:paraId="1065E8BA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1087EE1A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5C7C2FBF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3409991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05007BA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94518F4" w14:textId="2CB45E29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Siedzisko okrągłe o średnicy 390 mm (+/- 40 mm)</w:t>
            </w:r>
          </w:p>
        </w:tc>
        <w:tc>
          <w:tcPr>
            <w:tcW w:w="1842" w:type="dxa"/>
            <w:vAlign w:val="center"/>
          </w:tcPr>
          <w:p w14:paraId="0ADB0CD5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62F9C176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49C6133F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EDD45F0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9D0E361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DAFB5E2" w14:textId="1E8D27E2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Siedzisko odporne na działanie środków dezynfekcyjnych stosowanych powszechnie na salach operacyjnych</w:t>
            </w:r>
          </w:p>
        </w:tc>
        <w:tc>
          <w:tcPr>
            <w:tcW w:w="1842" w:type="dxa"/>
            <w:vAlign w:val="center"/>
          </w:tcPr>
          <w:p w14:paraId="58E1A167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1A66FACF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227FABED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6F377B2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5439DEA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E0DE0F7" w14:textId="31F9F0D4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Kolor tapicerki – do uzgodnienia z Zamawiającym</w:t>
            </w:r>
            <w:r w:rsidR="00A20682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r w:rsidR="00E94A58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– </w:t>
            </w:r>
            <w:r w:rsidR="00E94A58" w:rsidRPr="0061465A">
              <w:rPr>
                <w:rFonts w:eastAsiaTheme="minorEastAsia"/>
                <w:sz w:val="20"/>
                <w:szCs w:val="20"/>
              </w:rPr>
              <w:t>do wyboru minimum 5 kolorów</w:t>
            </w:r>
          </w:p>
        </w:tc>
        <w:tc>
          <w:tcPr>
            <w:tcW w:w="1842" w:type="dxa"/>
            <w:vAlign w:val="center"/>
          </w:tcPr>
          <w:p w14:paraId="557C3E18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03B3247C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2B565884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A8E92E6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AA65E51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B7D1E52" w14:textId="32968FE4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Wysokość siedziska podnoszona hydraulicznie (za pomocą dźwigni nożnej)</w:t>
            </w:r>
          </w:p>
        </w:tc>
        <w:tc>
          <w:tcPr>
            <w:tcW w:w="1842" w:type="dxa"/>
            <w:vAlign w:val="center"/>
          </w:tcPr>
          <w:p w14:paraId="2A0101EA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6FDB530B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7BB093BD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020B0DF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12E348D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4A2E163" w14:textId="78F36B4B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Wymiary zewnętrzne (dłxszerxwys) w mm: 480x480x490/630 </w:t>
            </w:r>
            <w:r w:rsidR="00361E4B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mm </w:t>
            </w:r>
            <w:r w:rsidR="00BC0905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(+</w:t>
            </w: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/- 10 mm)</w:t>
            </w:r>
          </w:p>
        </w:tc>
        <w:tc>
          <w:tcPr>
            <w:tcW w:w="1842" w:type="dxa"/>
            <w:vAlign w:val="center"/>
          </w:tcPr>
          <w:p w14:paraId="17AD567A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5B1F3896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4C0DCD33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885EF46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53930C9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E117F7E" w14:textId="073A45AF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Oparcie regulowane w dwóch płaszczyznach (góra – dół, przód – tył)</w:t>
            </w:r>
          </w:p>
        </w:tc>
        <w:tc>
          <w:tcPr>
            <w:tcW w:w="1842" w:type="dxa"/>
            <w:vAlign w:val="center"/>
          </w:tcPr>
          <w:p w14:paraId="5054AA89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4D8A6DBA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57CAC522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8F97FBF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6A6866C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D7FB461" w14:textId="6190011F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Podstawa trójramienna z 5 kółkami fi 50 mm (w tym dwa z blokadą) (+/- 10 mm)</w:t>
            </w:r>
          </w:p>
        </w:tc>
        <w:tc>
          <w:tcPr>
            <w:tcW w:w="1842" w:type="dxa"/>
            <w:vAlign w:val="center"/>
          </w:tcPr>
          <w:p w14:paraId="1737AA3C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42A71E83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569E822A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9F47175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1B15411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AF303B8" w14:textId="58A8EA14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Oponki wykonane z materiału, który nie brudzi podłoża</w:t>
            </w:r>
          </w:p>
        </w:tc>
        <w:tc>
          <w:tcPr>
            <w:tcW w:w="1842" w:type="dxa"/>
            <w:vAlign w:val="center"/>
          </w:tcPr>
          <w:p w14:paraId="77E260C3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0E918177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6A30DC06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F75B95A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254B679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6E8EE56" w14:textId="346C9399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Taboret z obręczą pod nogi</w:t>
            </w:r>
          </w:p>
        </w:tc>
        <w:tc>
          <w:tcPr>
            <w:tcW w:w="1842" w:type="dxa"/>
            <w:vAlign w:val="center"/>
          </w:tcPr>
          <w:p w14:paraId="410C43CA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3937F74D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7321BB91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0258D7A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BB17F6C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372470D" w14:textId="44673251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Dopuszczalne obciążenie minimum 135 kg</w:t>
            </w:r>
          </w:p>
        </w:tc>
        <w:tc>
          <w:tcPr>
            <w:tcW w:w="1842" w:type="dxa"/>
            <w:vAlign w:val="center"/>
          </w:tcPr>
          <w:p w14:paraId="221C7818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3BE0F06B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14D6076B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1E7562E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2E21966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6F52D1B" w14:textId="4602302E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Konstrukcja wykonana ze stali nierdzewnej w gatunku 1.4301 (304). Siłownik hydrauliczny wykonany z wysokiej jakości stali chromowanej.</w:t>
            </w:r>
          </w:p>
        </w:tc>
        <w:tc>
          <w:tcPr>
            <w:tcW w:w="1842" w:type="dxa"/>
            <w:vAlign w:val="center"/>
          </w:tcPr>
          <w:p w14:paraId="46D0307C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2FEC726F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52A05FAC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D8320EC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A92FCF6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3FF53B1" w14:textId="5CFF3DFC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Wszystkie krawędzie zaokrąglone, bezpieczne</w:t>
            </w:r>
          </w:p>
        </w:tc>
        <w:tc>
          <w:tcPr>
            <w:tcW w:w="1842" w:type="dxa"/>
            <w:vAlign w:val="center"/>
          </w:tcPr>
          <w:p w14:paraId="053A7D7A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5DC10340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521F3598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257EFB3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2935395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8FA65C0" w14:textId="46F9CE41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Wyrób jest dopuszczony do stosowania w jednostkach służby zdrowia (kopię stosownego atestu PZH dołączyć do oferty)</w:t>
            </w:r>
          </w:p>
        </w:tc>
        <w:tc>
          <w:tcPr>
            <w:tcW w:w="1842" w:type="dxa"/>
            <w:vAlign w:val="center"/>
          </w:tcPr>
          <w:p w14:paraId="391E62CC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3AB59FFA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4127CB2F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EAAA0EB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2EC1EDA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86A680E" w14:textId="3C23F6F1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Powiadomienie/Wpis do rejestru wyrobów medycznych zgodnie z ustawą z dnia 20.05.</w:t>
            </w:r>
            <w:r w:rsidR="00361E4B" w:rsidRPr="0061465A">
              <w:rPr>
                <w:rFonts w:eastAsiaTheme="minorEastAsia"/>
                <w:sz w:val="20"/>
                <w:szCs w:val="20"/>
              </w:rPr>
              <w:t>2010 r.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o wyrobach medycznych</w:t>
            </w:r>
          </w:p>
          <w:p w14:paraId="176875FA" w14:textId="2526D620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(kopię dokumentu załączyć do oferty)</w:t>
            </w:r>
          </w:p>
        </w:tc>
        <w:tc>
          <w:tcPr>
            <w:tcW w:w="1842" w:type="dxa"/>
            <w:vAlign w:val="center"/>
          </w:tcPr>
          <w:p w14:paraId="1D82B710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5A8E1C26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1CEEE03F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31D9526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0EF987C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2B9CA67" w14:textId="30430F2B" w:rsidR="00961B68" w:rsidRPr="0061465A" w:rsidRDefault="00961B68" w:rsidP="00E94A5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Deklaracja zgodności/Certyfikat CE na wyrób</w:t>
            </w:r>
            <w:r w:rsidR="00E94A58" w:rsidRPr="0061465A">
              <w:rPr>
                <w:rFonts w:eastAsiaTheme="minorEastAsia"/>
                <w:sz w:val="20"/>
                <w:szCs w:val="20"/>
              </w:rPr>
              <w:t xml:space="preserve"> </w:t>
            </w:r>
            <w:r w:rsidRPr="0061465A">
              <w:rPr>
                <w:rFonts w:eastAsiaTheme="minorEastAsia"/>
                <w:sz w:val="20"/>
                <w:szCs w:val="20"/>
              </w:rPr>
              <w:t>(kopię dokumentu dołączyć do oferty)</w:t>
            </w:r>
          </w:p>
        </w:tc>
        <w:tc>
          <w:tcPr>
            <w:tcW w:w="1842" w:type="dxa"/>
            <w:vAlign w:val="center"/>
          </w:tcPr>
          <w:p w14:paraId="1C96A6EA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62986A47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18DAC00A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B05F822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F0CE22E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C4DD088" w14:textId="622AE24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Certyfikat jakości EN ISO 9001</w:t>
            </w:r>
            <w:r w:rsidR="00DC3E7E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lub równoważny</w:t>
            </w: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oraz EN ISO 13485 </w:t>
            </w:r>
            <w:r w:rsidR="00DC3E7E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lub równoważny </w:t>
            </w: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(kopię dokumentów dołączyć do oferty)</w:t>
            </w:r>
            <w:r w:rsidR="00DC3E7E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. Za równoważne uznaje się certyfikaty,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1045D8BC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D515D5" w:rsidRPr="0061465A" w14:paraId="05309D16" w14:textId="77777777" w:rsidTr="00323321">
        <w:trPr>
          <w:trHeight w:val="41"/>
        </w:trPr>
        <w:tc>
          <w:tcPr>
            <w:tcW w:w="1319" w:type="dxa"/>
            <w:vMerge/>
            <w:vAlign w:val="center"/>
          </w:tcPr>
          <w:p w14:paraId="5FB7F2E6" w14:textId="77777777" w:rsidR="00D515D5" w:rsidRPr="0061465A" w:rsidRDefault="00D51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EEE5180" w14:textId="77777777" w:rsidR="00D515D5" w:rsidRPr="0061465A" w:rsidRDefault="00D515D5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7B95D37" w14:textId="77777777" w:rsidR="00D515D5" w:rsidRPr="0061465A" w:rsidRDefault="00D515D5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D39C5EB" w14:textId="1B5A74E3" w:rsidR="00D515D5" w:rsidRPr="0061465A" w:rsidRDefault="006004A4" w:rsidP="00A41F08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Oferent</w:t>
            </w:r>
            <w:r w:rsidR="00D515D5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musi posiadać aktualny certyfikat ISO 14001</w:t>
            </w:r>
            <w:r w:rsidR="00CB5E8B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lub równoważny</w:t>
            </w:r>
            <w:r w:rsidR="00D515D5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potwierdzający wdrożenie systemu zarządzania środowiskowego, który stanowi potwierdzenie wdrażania procesów zmierzających do ograniczenia negatywnego wpływu organizacji na środowisko przy produkcji mebli</w:t>
            </w:r>
            <w:r w:rsidR="00CB5E8B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. Za równoważne uznaje się certyfikaty,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5C6AB863" w14:textId="77777777" w:rsidR="00D515D5" w:rsidRPr="0061465A" w:rsidRDefault="00D515D5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252E4AA0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0C3218A9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8E8D053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68D048E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AF46D90" w14:textId="02F2488B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Gwarancja min. 12 miesięcy</w:t>
            </w:r>
          </w:p>
        </w:tc>
        <w:tc>
          <w:tcPr>
            <w:tcW w:w="1842" w:type="dxa"/>
            <w:vAlign w:val="center"/>
          </w:tcPr>
          <w:p w14:paraId="4E1C0D12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6A2841CE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7BF1A2DB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0019762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8194CC3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DA2BD97" w14:textId="329012E9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Termin dostawy 4 tygodnie od podpisania umowy</w:t>
            </w:r>
          </w:p>
        </w:tc>
        <w:tc>
          <w:tcPr>
            <w:tcW w:w="1842" w:type="dxa"/>
            <w:vAlign w:val="center"/>
          </w:tcPr>
          <w:p w14:paraId="47502F02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3F227551" w14:textId="77777777" w:rsidTr="7790624E">
        <w:trPr>
          <w:trHeight w:val="20"/>
        </w:trPr>
        <w:tc>
          <w:tcPr>
            <w:tcW w:w="1319" w:type="dxa"/>
            <w:vMerge w:val="restart"/>
            <w:vAlign w:val="center"/>
          </w:tcPr>
          <w:p w14:paraId="3BC20EC3" w14:textId="508B08E1" w:rsidR="00961B68" w:rsidRPr="0061465A" w:rsidRDefault="00961B68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Część 22</w:t>
            </w:r>
          </w:p>
        </w:tc>
        <w:tc>
          <w:tcPr>
            <w:tcW w:w="2504" w:type="dxa"/>
            <w:vMerge w:val="restart"/>
            <w:vAlign w:val="center"/>
          </w:tcPr>
          <w:p w14:paraId="1EBD120E" w14:textId="00E08858" w:rsidR="00961B68" w:rsidRPr="0061465A" w:rsidRDefault="00961B68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Krzesło / pozycja 132</w:t>
            </w:r>
          </w:p>
        </w:tc>
        <w:tc>
          <w:tcPr>
            <w:tcW w:w="992" w:type="dxa"/>
            <w:vMerge w:val="restart"/>
            <w:vAlign w:val="center"/>
          </w:tcPr>
          <w:p w14:paraId="566A53F0" w14:textId="40DB3AF6" w:rsidR="00961B68" w:rsidRPr="0061465A" w:rsidRDefault="00961B68" w:rsidP="00A41F08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6946" w:type="dxa"/>
            <w:vAlign w:val="center"/>
          </w:tcPr>
          <w:p w14:paraId="48230883" w14:textId="501FBFBC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Krzesło z oparciem o wymiarach: Wysokość całkowita: 820 mm Wysokość siedziska: 450 mm Głębokość całkowita: 560 mm</w:t>
            </w:r>
          </w:p>
        </w:tc>
        <w:tc>
          <w:tcPr>
            <w:tcW w:w="1842" w:type="dxa"/>
            <w:vAlign w:val="center"/>
          </w:tcPr>
          <w:p w14:paraId="030A59C4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29803739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34E1976D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D7AF9CD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1CE1913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AA49B15" w14:textId="6D0B7BDE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Rama na 4 nogach zakończonych stopkami do miękkich powierzchni</w:t>
            </w:r>
          </w:p>
        </w:tc>
        <w:tc>
          <w:tcPr>
            <w:tcW w:w="1842" w:type="dxa"/>
            <w:vAlign w:val="center"/>
          </w:tcPr>
          <w:p w14:paraId="77DE62C6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4CDE22E7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36D351C3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63F46753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22CD1EA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C7DD406" w14:textId="6C9BD50E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Materiał elementów metalowych - rama: Stal malowana proszkowo na kolor RAL9005</w:t>
            </w:r>
          </w:p>
        </w:tc>
        <w:tc>
          <w:tcPr>
            <w:tcW w:w="1842" w:type="dxa"/>
            <w:vAlign w:val="center"/>
          </w:tcPr>
          <w:p w14:paraId="023BD81B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344D03C9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00EDE060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0C56EEF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13D992B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32A03D3" w14:textId="4067FA24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Siedzisko ze sklejki bukowej zabezpieczonej lakierem bezbarwnym, w przypadku sklejki bejcowanej, kolor do wyboru przez Zamawiającego</w:t>
            </w:r>
            <w:r w:rsidR="00E24459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- </w:t>
            </w:r>
            <w:r w:rsidR="00E24459" w:rsidRPr="0061465A">
              <w:rPr>
                <w:rFonts w:eastAsiaTheme="minorEastAsia"/>
                <w:sz w:val="20"/>
                <w:szCs w:val="20"/>
              </w:rPr>
              <w:t>do wyboru min. 5 kolorów</w:t>
            </w:r>
            <w:r w:rsidR="00A47937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5DE1A392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2A279BE0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09971781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46D6F68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5579D74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D405F94" w14:textId="4E114633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Oparcie za sklejki bukowej zabezpieczonej lakierem bezbarwnym, w przypadku sklejki bejcowanej, kolor do wyboru przez Zamawiającego</w:t>
            </w:r>
            <w:r w:rsidR="00E24459"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- </w:t>
            </w:r>
            <w:r w:rsidR="00E24459" w:rsidRPr="0061465A">
              <w:rPr>
                <w:rFonts w:eastAsiaTheme="minorEastAsia"/>
                <w:sz w:val="20"/>
                <w:szCs w:val="20"/>
              </w:rPr>
              <w:t>do wyboru min. 5 kolorów</w:t>
            </w:r>
          </w:p>
        </w:tc>
        <w:tc>
          <w:tcPr>
            <w:tcW w:w="1842" w:type="dxa"/>
            <w:vAlign w:val="center"/>
          </w:tcPr>
          <w:p w14:paraId="699F9518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6CDEF26D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4C93B844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A10E503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52E9BE6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81FB166" w14:textId="34E76B65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Minimalny udźwig 120 kg</w:t>
            </w:r>
          </w:p>
        </w:tc>
        <w:tc>
          <w:tcPr>
            <w:tcW w:w="1842" w:type="dxa"/>
            <w:vAlign w:val="center"/>
          </w:tcPr>
          <w:p w14:paraId="72E59701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0BDC7A7C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4007438C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71B726C0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A568C3D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54EB6A3" w14:textId="2D0FBEE9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Kolor elementów drewnianych: 1.007 Beech 0C</w:t>
            </w:r>
          </w:p>
        </w:tc>
        <w:tc>
          <w:tcPr>
            <w:tcW w:w="1842" w:type="dxa"/>
            <w:vAlign w:val="center"/>
          </w:tcPr>
          <w:p w14:paraId="37C140B7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2B4A2DDA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24539DE5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6DD3288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EE86B2A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5640958" w14:textId="1A2E8C3D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Wymagana deklaracja zgodności z normami PN-EN 16139</w:t>
            </w:r>
            <w:r w:rsidR="00C84668" w:rsidRPr="0061465A">
              <w:rPr>
                <w:rFonts w:eastAsiaTheme="minorEastAsia"/>
                <w:sz w:val="20"/>
                <w:szCs w:val="20"/>
              </w:rPr>
              <w:t xml:space="preserve"> lub równoważne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, PN-EN 1022 </w:t>
            </w:r>
            <w:r w:rsidR="00C84668" w:rsidRPr="0061465A">
              <w:rPr>
                <w:rFonts w:eastAsiaTheme="minorEastAsia"/>
                <w:sz w:val="20"/>
                <w:szCs w:val="20"/>
              </w:rPr>
              <w:t xml:space="preserve">lub równoważne </w:t>
            </w:r>
            <w:r w:rsidRPr="0061465A">
              <w:rPr>
                <w:rFonts w:eastAsiaTheme="minorEastAsia"/>
                <w:sz w:val="20"/>
                <w:szCs w:val="20"/>
              </w:rPr>
              <w:t>oraz PN-EN 1728</w:t>
            </w:r>
            <w:r w:rsidR="00C84668" w:rsidRPr="0061465A">
              <w:rPr>
                <w:rFonts w:eastAsiaTheme="minorEastAsia"/>
                <w:sz w:val="20"/>
                <w:szCs w:val="20"/>
              </w:rPr>
              <w:t xml:space="preserve"> lub równoważne</w:t>
            </w:r>
            <w:r w:rsidR="00CB5E8B" w:rsidRPr="0061465A">
              <w:rPr>
                <w:rFonts w:eastAsiaTheme="minorEastAsia"/>
                <w:sz w:val="20"/>
                <w:szCs w:val="20"/>
              </w:rPr>
              <w:t>. Za równoważne uznaje się deklaracje zgodności, które zapewniają osiągnięcie celów i wymagań określonych w wskazanej normie.</w:t>
            </w:r>
          </w:p>
        </w:tc>
        <w:tc>
          <w:tcPr>
            <w:tcW w:w="1842" w:type="dxa"/>
            <w:vAlign w:val="center"/>
          </w:tcPr>
          <w:p w14:paraId="39C73BB4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627E45FE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57CDC648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C3C99F1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BEA679B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A954980" w14:textId="51C1506C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color w:val="000000" w:themeColor="text1"/>
                <w:sz w:val="20"/>
                <w:szCs w:val="20"/>
              </w:rPr>
              <w:t>Gwarancja 36 miesięcy</w:t>
            </w:r>
          </w:p>
        </w:tc>
        <w:tc>
          <w:tcPr>
            <w:tcW w:w="1842" w:type="dxa"/>
            <w:vAlign w:val="center"/>
          </w:tcPr>
          <w:p w14:paraId="0C318314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13BDF407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2150162A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86F0A86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6F3722B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46FE45D" w14:textId="679490E3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Termin dostawy 4 tygodnie od podpisania umowy</w:t>
            </w:r>
          </w:p>
        </w:tc>
        <w:tc>
          <w:tcPr>
            <w:tcW w:w="1842" w:type="dxa"/>
            <w:vAlign w:val="center"/>
          </w:tcPr>
          <w:p w14:paraId="0398B0A9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1A73A00E" w14:textId="77777777" w:rsidTr="7790624E">
        <w:trPr>
          <w:trHeight w:val="41"/>
        </w:trPr>
        <w:tc>
          <w:tcPr>
            <w:tcW w:w="1319" w:type="dxa"/>
            <w:vMerge w:val="restart"/>
            <w:vAlign w:val="center"/>
          </w:tcPr>
          <w:p w14:paraId="31BEB465" w14:textId="1836F107" w:rsidR="00961B68" w:rsidRPr="0061465A" w:rsidRDefault="00961B68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Część 23</w:t>
            </w:r>
          </w:p>
        </w:tc>
        <w:tc>
          <w:tcPr>
            <w:tcW w:w="2504" w:type="dxa"/>
            <w:vMerge w:val="restart"/>
            <w:vAlign w:val="center"/>
          </w:tcPr>
          <w:p w14:paraId="7C1B470D" w14:textId="0EC95A5C" w:rsidR="00961B68" w:rsidRPr="0061465A" w:rsidRDefault="00961B68" w:rsidP="00A41F08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b/>
                <w:bCs/>
                <w:sz w:val="20"/>
                <w:szCs w:val="20"/>
              </w:rPr>
              <w:t>Zabudowa meblowa socjalna / pozycja nr 136</w:t>
            </w:r>
          </w:p>
        </w:tc>
        <w:tc>
          <w:tcPr>
            <w:tcW w:w="992" w:type="dxa"/>
            <w:vMerge w:val="restart"/>
            <w:vAlign w:val="center"/>
          </w:tcPr>
          <w:p w14:paraId="3D81BF0D" w14:textId="5D9C3377" w:rsidR="00961B68" w:rsidRPr="0061465A" w:rsidRDefault="00961B68" w:rsidP="00A41F08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14:paraId="358B1CFB" w14:textId="4C2F9DC4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Wykonanie i montaż zabudowy meblowej w pomieszczeniu socjalnym (szafki dolne, szafki wiszące, blat) o szerokości 360 cm</w:t>
            </w:r>
          </w:p>
        </w:tc>
        <w:tc>
          <w:tcPr>
            <w:tcW w:w="1842" w:type="dxa"/>
            <w:vAlign w:val="center"/>
          </w:tcPr>
          <w:p w14:paraId="34E3990F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7FBB0C05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08B46EF4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0D113912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8C72461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ACB89F6" w14:textId="2985297E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Szafki dolne (bez blatu) o wysokości 84</w:t>
            </w:r>
            <w:r w:rsidR="00146F8B" w:rsidRPr="0061465A">
              <w:rPr>
                <w:rFonts w:eastAsiaTheme="minorEastAsia"/>
                <w:sz w:val="20"/>
                <w:szCs w:val="20"/>
              </w:rPr>
              <w:t xml:space="preserve"> +/-2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cm i głębokości 52-55 cm</w:t>
            </w:r>
          </w:p>
        </w:tc>
        <w:tc>
          <w:tcPr>
            <w:tcW w:w="1842" w:type="dxa"/>
            <w:vAlign w:val="center"/>
          </w:tcPr>
          <w:p w14:paraId="2D786B59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61E29CED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45C92216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02D9303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F6DBEF1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0431020" w14:textId="52FA7992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Szafki wiszące o wysokości 100</w:t>
            </w:r>
            <w:r w:rsidR="00146F8B" w:rsidRPr="0061465A">
              <w:rPr>
                <w:rFonts w:eastAsiaTheme="minorEastAsia"/>
                <w:sz w:val="20"/>
                <w:szCs w:val="20"/>
              </w:rPr>
              <w:t xml:space="preserve"> +/-2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cm i głębokości 40 cm Szafki wiszące montowane na listwie montażowej lub zawieszkach z regulacją w dwóch płaszczyznach, o nośności min. 65 kg na parę lub równoważnych</w:t>
            </w:r>
          </w:p>
        </w:tc>
        <w:tc>
          <w:tcPr>
            <w:tcW w:w="1842" w:type="dxa"/>
            <w:vAlign w:val="center"/>
          </w:tcPr>
          <w:p w14:paraId="17CE56BF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178496B3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4DAB0B23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5D70BCB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5EC2891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FDCF089" w14:textId="68139534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Blat laminowany o głębokości 60 cm z krawędzią zaokrągloną (profilowaną) od strony pomieszczenia o grubości 38mm w klasie higienicznej E1 lub wyższej</w:t>
            </w:r>
          </w:p>
        </w:tc>
        <w:tc>
          <w:tcPr>
            <w:tcW w:w="1842" w:type="dxa"/>
            <w:vAlign w:val="center"/>
          </w:tcPr>
          <w:p w14:paraId="7A047189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21D6ADEE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5496034E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A099C9B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DC9B4E8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E2E16E0" w14:textId="4CE4B33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Krawędzie boczne i czołowe blatu oklejone obrzeżem ABS 2 mm w kolorze dopasowanym do blatu</w:t>
            </w:r>
          </w:p>
        </w:tc>
        <w:tc>
          <w:tcPr>
            <w:tcW w:w="1842" w:type="dxa"/>
            <w:vAlign w:val="center"/>
          </w:tcPr>
          <w:p w14:paraId="09306D1D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350FE7EB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43DB465F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4E278C38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E3B14C9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B99580F" w14:textId="1FFB1763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Kolor blatu do ustalenia z Zamawiającym, do wyboru minimum 16 kolorów</w:t>
            </w:r>
          </w:p>
        </w:tc>
        <w:tc>
          <w:tcPr>
            <w:tcW w:w="1842" w:type="dxa"/>
            <w:vAlign w:val="center"/>
          </w:tcPr>
          <w:p w14:paraId="64D406A6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6CF98365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3E410580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F7CE540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573BBB7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3F531CC" w14:textId="3201D9B1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Połączenie blatu ze ścianą uszczelnione silikonem sanitarnym lub taśmą uszczelniającą</w:t>
            </w:r>
          </w:p>
        </w:tc>
        <w:tc>
          <w:tcPr>
            <w:tcW w:w="1842" w:type="dxa"/>
            <w:vAlign w:val="center"/>
          </w:tcPr>
          <w:p w14:paraId="0084428B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22179290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3B329CAC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FB155EB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139CD45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184B30C" w14:textId="1220C380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Szafki dolne podzielone na 6 segmentów. W segmencie pierwszym o szerokości 60 cm do zamontowania lodówka do zabudowy dostarczona przez Zamawiającego. W drugim segmencie szafki o szerokości 60 cm przewiduje się trzy szuflady o podziale wysokości: 1/4 wysokości korpusu (górna), 1/4 wysokości korpusu (środkowa) oraz 1/2 wysokości korpusu (dolna). Ze względu na zlew montowany w blacie nad tym segmentem, górna szuflada ma być wykonana jako niewysuwana (atrapa frontu). Zlew dostarcza Zamawiający. W segmencie trzecim o szerokości 60 cm przewidziana jest jedna półka dzieląca korpus na 2 połowy. W segmencie 4 szafka dwudrzwiowa o szerokości 80 ze względu na zlew dwukomorowy zamontowany w </w:t>
            </w:r>
            <w:r w:rsidRPr="0061465A">
              <w:rPr>
                <w:rFonts w:eastAsiaTheme="minorEastAsia"/>
                <w:sz w:val="20"/>
                <w:szCs w:val="20"/>
              </w:rPr>
              <w:lastRenderedPageBreak/>
              <w:t>blacie. Zlew dostarcza Zamawiający. W segmencie 5 o szerokości 60 cm przewiduje się trzy szuflady o podziale wysokości: 1/4 wysokości korpusu (górna), 1/4 wysokości korpusu (środkowa) oraz 1/2 wysokości korpusu (dolna). W segmencie 6 o szerokości 40 cm, przewiduje się półkę dzielącą korpus na 2 części</w:t>
            </w:r>
          </w:p>
        </w:tc>
        <w:tc>
          <w:tcPr>
            <w:tcW w:w="1842" w:type="dxa"/>
            <w:vAlign w:val="center"/>
          </w:tcPr>
          <w:p w14:paraId="6AD5AB3F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49A45E65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16A1F932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EE19F12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0A06051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39BB0AE" w14:textId="1DD16AD4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Szafki na nóżkach regulowanych o wysokości 10 cm z zamontowanym cokołem maskującym</w:t>
            </w:r>
          </w:p>
        </w:tc>
        <w:tc>
          <w:tcPr>
            <w:tcW w:w="1842" w:type="dxa"/>
            <w:vAlign w:val="center"/>
          </w:tcPr>
          <w:p w14:paraId="36D5F853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396B2FFF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7D5E6FC2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AF25053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D005AE4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1ABB566" w14:textId="18E38D83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Szafki wiszące odzwierciedlają układ szafek dolnych. W szafkach półki dzielące korpus na 3 równe części</w:t>
            </w:r>
            <w:r w:rsidR="00403B7B" w:rsidRPr="0061465A"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14:paraId="335AB1FE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4812E7AE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601D287F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9A76853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65A3057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CFD3A91" w14:textId="7456BD51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Korpusy, wieńce i półki wykonane z płyty laminowanej lub MDF o grubości 18mm w klasie higienicznej E1 lub wyższej. Wszystkie widoczne krawędzie korpusów oklejone obrzeżem ABS 2 mm, niewidoczne – ABS minimum 0,5 mm. </w:t>
            </w:r>
          </w:p>
        </w:tc>
        <w:tc>
          <w:tcPr>
            <w:tcW w:w="1842" w:type="dxa"/>
            <w:vAlign w:val="center"/>
          </w:tcPr>
          <w:p w14:paraId="29BCB906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4FEF4A1C" w14:textId="77777777" w:rsidTr="7790624E">
        <w:trPr>
          <w:trHeight w:val="41"/>
        </w:trPr>
        <w:tc>
          <w:tcPr>
            <w:tcW w:w="1319" w:type="dxa"/>
            <w:vMerge/>
            <w:vAlign w:val="center"/>
          </w:tcPr>
          <w:p w14:paraId="184EE983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660FE43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207289A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7AD9B1A" w14:textId="4177EE7F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Plecy szafek wykonane z laminowanej płyty HDF 3–4 mm, wpuszczonej w rowek korpusu, mocowanej dodatkowo do wieńców. W segmentach zlewozmywakowych (segment 2 i 4) plecy wykonywane z wycięciami pod przyłącza wod.-kan. lub całkowicie otwarte – zgodnie z technologią montażu.</w:t>
            </w:r>
          </w:p>
        </w:tc>
        <w:tc>
          <w:tcPr>
            <w:tcW w:w="1842" w:type="dxa"/>
            <w:vAlign w:val="center"/>
          </w:tcPr>
          <w:p w14:paraId="7A23F15C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272B2427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29FAFF65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D249CC3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09E9ADE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FA7E8B2" w14:textId="7842D5F1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Fronty meblowe wykonane z płyty laminowanej 18 mm lub MDF w klasie higienicznej E1 lub wyższej, wszystkie widoczne krawędzie wykończone obrzeżem ABS 2 mm. Kolor zgodny z kolekcją </w:t>
            </w:r>
            <w:r w:rsidR="006004A4" w:rsidRPr="0061465A">
              <w:rPr>
                <w:rFonts w:eastAsiaTheme="minorEastAsia"/>
                <w:sz w:val="20"/>
                <w:szCs w:val="20"/>
              </w:rPr>
              <w:t>Oferent</w:t>
            </w:r>
            <w:r w:rsidRPr="0061465A">
              <w:rPr>
                <w:rFonts w:eastAsiaTheme="minorEastAsia"/>
                <w:sz w:val="20"/>
                <w:szCs w:val="20"/>
              </w:rPr>
              <w:t>a, wybrany przez Zamawiającego na etapie realizacji. Okucia z cichym domykiem. Do wyboru zamawiającego w minimum 16 kolorach.</w:t>
            </w:r>
          </w:p>
        </w:tc>
        <w:tc>
          <w:tcPr>
            <w:tcW w:w="1842" w:type="dxa"/>
            <w:vAlign w:val="center"/>
          </w:tcPr>
          <w:p w14:paraId="679701C0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19221DD1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2D7AAD6D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565C0BCF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43DDC8B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44279E3" w14:textId="52B0E97F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Szuflady systemowe z metalowymi bokami, pełnym wysuwem i cichym domykiem</w:t>
            </w:r>
            <w:r w:rsidRPr="0061465A">
              <w:rPr>
                <w:rFonts w:eastAsiaTheme="minorEastAsia"/>
                <w:sz w:val="20"/>
                <w:szCs w:val="20"/>
                <w:lang w:val="en-GB"/>
              </w:rPr>
              <w:t xml:space="preserve">). </w:t>
            </w:r>
            <w:r w:rsidRPr="0061465A">
              <w:rPr>
                <w:rFonts w:eastAsiaTheme="minorEastAsia"/>
                <w:sz w:val="20"/>
                <w:szCs w:val="20"/>
              </w:rPr>
              <w:t>Udźwig min. 30 kg dla szuflad standardowych, min. 40 kg dla szuflad głębokich. Prowadnice z regulacją w trzech płaszczyznach, konstrukcja dna z płyty laminowanej. Fronty montowane z możliwością szybkiego demontażu.</w:t>
            </w:r>
          </w:p>
        </w:tc>
        <w:tc>
          <w:tcPr>
            <w:tcW w:w="1842" w:type="dxa"/>
            <w:vAlign w:val="center"/>
          </w:tcPr>
          <w:p w14:paraId="354AFEEA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16007635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4CDEA75A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4C70C07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3252456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2EFCF22" w14:textId="37168892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Uchwyty meblowe stalowe, liniowe, proste, o rozstawie otworów montażowych minimum 120 mm, długość całkowita zgodna z katalogiem </w:t>
            </w:r>
            <w:r w:rsidR="006004A4" w:rsidRPr="0061465A">
              <w:rPr>
                <w:rFonts w:eastAsiaTheme="minorEastAsia"/>
                <w:sz w:val="20"/>
                <w:szCs w:val="20"/>
              </w:rPr>
              <w:t>Oferent</w:t>
            </w:r>
            <w:r w:rsidRPr="0061465A">
              <w:rPr>
                <w:rFonts w:eastAsiaTheme="minorEastAsia"/>
                <w:sz w:val="20"/>
                <w:szCs w:val="20"/>
              </w:rPr>
              <w:t>a. Materiał: stal nierdzewna lub stal chromowana/malowana proszkowo. Mocowanie na minimum dwa wkręty. Końce uchwytu zaoblone lub sfazowane dla bezpieczeństwa użytkowników. Do wyboru przez Zamawiającego.</w:t>
            </w:r>
          </w:p>
        </w:tc>
        <w:tc>
          <w:tcPr>
            <w:tcW w:w="1842" w:type="dxa"/>
            <w:vAlign w:val="center"/>
          </w:tcPr>
          <w:p w14:paraId="34EA27AA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1124A3E4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2AC393BD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2C079440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9CF25E1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AECFF47" w14:textId="341926D3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Wykonawca zobowiązany jest do pełnego montażu, wypoziomowania i ustawienia zabudowy w miejscu wskazanym przez Zamawiającego.</w:t>
            </w:r>
          </w:p>
        </w:tc>
        <w:tc>
          <w:tcPr>
            <w:tcW w:w="1842" w:type="dxa"/>
            <w:vAlign w:val="center"/>
          </w:tcPr>
          <w:p w14:paraId="510A3F21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61465A" w14:paraId="040C4318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113BBBEB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3BA4D979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E37CC27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D9FBBCC" w14:textId="62A8CCC1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 xml:space="preserve">Termin dostawy </w:t>
            </w:r>
            <w:r w:rsidR="00403B7B" w:rsidRPr="0061465A">
              <w:rPr>
                <w:rFonts w:eastAsiaTheme="minorEastAsia"/>
                <w:sz w:val="20"/>
                <w:szCs w:val="20"/>
              </w:rPr>
              <w:t>4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tygodni</w:t>
            </w:r>
            <w:r w:rsidR="00403B7B" w:rsidRPr="0061465A">
              <w:rPr>
                <w:rFonts w:eastAsiaTheme="minorEastAsia"/>
                <w:sz w:val="20"/>
                <w:szCs w:val="20"/>
              </w:rPr>
              <w:t>e</w:t>
            </w:r>
            <w:r w:rsidRPr="0061465A">
              <w:rPr>
                <w:rFonts w:eastAsiaTheme="minorEastAsia"/>
                <w:sz w:val="20"/>
                <w:szCs w:val="20"/>
              </w:rPr>
              <w:t xml:space="preserve"> od podpisania umowy</w:t>
            </w:r>
          </w:p>
        </w:tc>
        <w:tc>
          <w:tcPr>
            <w:tcW w:w="1842" w:type="dxa"/>
            <w:vAlign w:val="center"/>
          </w:tcPr>
          <w:p w14:paraId="73F473D2" w14:textId="77777777" w:rsidR="00961B68" w:rsidRPr="0061465A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961B68" w:rsidRPr="00A41F08" w14:paraId="455BE5DF" w14:textId="77777777" w:rsidTr="7790624E">
        <w:trPr>
          <w:trHeight w:val="20"/>
        </w:trPr>
        <w:tc>
          <w:tcPr>
            <w:tcW w:w="1319" w:type="dxa"/>
            <w:vMerge/>
            <w:vAlign w:val="center"/>
          </w:tcPr>
          <w:p w14:paraId="65769050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  <w:vMerge/>
            <w:vAlign w:val="center"/>
          </w:tcPr>
          <w:p w14:paraId="108B276E" w14:textId="77777777" w:rsidR="00961B68" w:rsidRPr="0061465A" w:rsidRDefault="00961B68" w:rsidP="00A41F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5745CAF" w14:textId="77777777" w:rsidR="00961B68" w:rsidRPr="0061465A" w:rsidRDefault="00961B68" w:rsidP="00A41F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C14887B" w14:textId="0E51E486" w:rsidR="00961B68" w:rsidRPr="00A41F08" w:rsidRDefault="00961B68" w:rsidP="00A41F08">
            <w:pPr>
              <w:rPr>
                <w:rFonts w:eastAsiaTheme="minorEastAsia"/>
                <w:sz w:val="20"/>
                <w:szCs w:val="20"/>
              </w:rPr>
            </w:pPr>
            <w:r w:rsidRPr="0061465A">
              <w:rPr>
                <w:rFonts w:eastAsiaTheme="minorEastAsia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5AC4A788" w14:textId="77777777" w:rsidR="00961B68" w:rsidRPr="00A41F08" w:rsidRDefault="00961B68" w:rsidP="00A41F08">
            <w:pPr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37A222D6" w14:textId="0FD12A59" w:rsidR="00D5420E" w:rsidRPr="00E77ED1" w:rsidRDefault="00D5420E" w:rsidP="00A41F08">
      <w:pPr>
        <w:spacing w:before="120" w:line="300" w:lineRule="auto"/>
        <w:jc w:val="both"/>
        <w:rPr>
          <w:rFonts w:eastAsiaTheme="minorEastAsia"/>
          <w:i/>
          <w:iCs/>
          <w:sz w:val="20"/>
          <w:szCs w:val="20"/>
        </w:rPr>
      </w:pPr>
      <w:r w:rsidRPr="00A41F08">
        <w:rPr>
          <w:rFonts w:eastAsiaTheme="minorEastAsia"/>
          <w:i/>
          <w:iCs/>
          <w:sz w:val="20"/>
          <w:szCs w:val="20"/>
        </w:rPr>
        <w:t>Uwaga: numer w kolumnie ,,Nazwa pozycji/ numer w Danych rzeczowo-</w:t>
      </w:r>
      <w:r w:rsidR="00361E4B" w:rsidRPr="00A41F08">
        <w:rPr>
          <w:rFonts w:eastAsiaTheme="minorEastAsia"/>
          <w:i/>
          <w:iCs/>
          <w:sz w:val="20"/>
          <w:szCs w:val="20"/>
        </w:rPr>
        <w:t>finansowych,</w:t>
      </w:r>
      <w:r w:rsidRPr="00A41F08">
        <w:rPr>
          <w:rFonts w:eastAsiaTheme="minorEastAsia"/>
          <w:i/>
          <w:iCs/>
          <w:sz w:val="20"/>
          <w:szCs w:val="20"/>
        </w:rPr>
        <w:t xml:space="preserve"> został wskazany jedynie na wewnętrzne potrzeby indentyfikacyjne Zamawiającego.</w:t>
      </w:r>
    </w:p>
    <w:p w14:paraId="3BC55B70" w14:textId="77777777" w:rsidR="004174DA" w:rsidRPr="00E77ED1" w:rsidRDefault="004174DA" w:rsidP="00A41F08">
      <w:pPr>
        <w:rPr>
          <w:rFonts w:eastAsiaTheme="minorEastAsia"/>
          <w:sz w:val="20"/>
          <w:szCs w:val="20"/>
        </w:rPr>
      </w:pPr>
    </w:p>
    <w:sectPr w:rsidR="004174DA" w:rsidRPr="00E77ED1" w:rsidSect="00102F8E">
      <w:headerReference w:type="default" r:id="rId11"/>
      <w:footerReference w:type="default" r:id="rId12"/>
      <w:pgSz w:w="16838" w:h="11906" w:orient="landscape"/>
      <w:pgMar w:top="1417" w:right="1135" w:bottom="1417" w:left="1276" w:header="284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40CE4" w14:textId="77777777" w:rsidR="003D7ADB" w:rsidRPr="00CD481A" w:rsidRDefault="003D7ADB" w:rsidP="005E74D5">
      <w:pPr>
        <w:spacing w:after="0" w:line="240" w:lineRule="auto"/>
      </w:pPr>
      <w:r w:rsidRPr="00CD481A">
        <w:separator/>
      </w:r>
    </w:p>
  </w:endnote>
  <w:endnote w:type="continuationSeparator" w:id="0">
    <w:p w14:paraId="39AD9558" w14:textId="77777777" w:rsidR="003D7ADB" w:rsidRPr="00CD481A" w:rsidRDefault="003D7ADB" w:rsidP="005E74D5">
      <w:pPr>
        <w:spacing w:after="0" w:line="240" w:lineRule="auto"/>
      </w:pPr>
      <w:r w:rsidRPr="00CD481A">
        <w:continuationSeparator/>
      </w:r>
    </w:p>
  </w:endnote>
  <w:endnote w:type="continuationNotice" w:id="1">
    <w:p w14:paraId="6BA9BFB9" w14:textId="77777777" w:rsidR="003D7ADB" w:rsidRPr="00CD481A" w:rsidRDefault="003D7A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82782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6A55E32" w14:textId="71F4EBA9" w:rsidR="00E97741" w:rsidRPr="00CD481A" w:rsidRDefault="00E97741" w:rsidP="00730977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CD481A">
          <w:t>s</w:t>
        </w:r>
        <w:r w:rsidRPr="00CD481A">
          <w:rPr>
            <w:rFonts w:ascii="Times New Roman" w:hAnsi="Times New Roman" w:cs="Times New Roman"/>
            <w:sz w:val="20"/>
            <w:szCs w:val="20"/>
          </w:rPr>
          <w:t xml:space="preserve">trona | </w:t>
        </w:r>
        <w:r w:rsidRPr="00CD481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D481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D481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4796F" w:rsidRPr="00CD481A">
          <w:rPr>
            <w:rFonts w:ascii="Times New Roman" w:hAnsi="Times New Roman" w:cs="Times New Roman"/>
            <w:sz w:val="20"/>
            <w:szCs w:val="20"/>
          </w:rPr>
          <w:t>10</w:t>
        </w:r>
        <w:r w:rsidRPr="00CD481A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D481A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9E162" w14:textId="77777777" w:rsidR="003D7ADB" w:rsidRPr="00CD481A" w:rsidRDefault="003D7ADB" w:rsidP="005E74D5">
      <w:pPr>
        <w:spacing w:after="0" w:line="240" w:lineRule="auto"/>
      </w:pPr>
      <w:r w:rsidRPr="00CD481A">
        <w:separator/>
      </w:r>
    </w:p>
  </w:footnote>
  <w:footnote w:type="continuationSeparator" w:id="0">
    <w:p w14:paraId="33DB15F8" w14:textId="77777777" w:rsidR="003D7ADB" w:rsidRPr="00CD481A" w:rsidRDefault="003D7ADB" w:rsidP="005E74D5">
      <w:pPr>
        <w:spacing w:after="0" w:line="240" w:lineRule="auto"/>
      </w:pPr>
      <w:r w:rsidRPr="00CD481A">
        <w:continuationSeparator/>
      </w:r>
    </w:p>
  </w:footnote>
  <w:footnote w:type="continuationNotice" w:id="1">
    <w:p w14:paraId="06B474A2" w14:textId="77777777" w:rsidR="003D7ADB" w:rsidRPr="00CD481A" w:rsidRDefault="003D7A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147F8" w14:textId="026F2F7C" w:rsidR="00E97741" w:rsidRPr="00CD481A" w:rsidRDefault="00837D4A" w:rsidP="00DD39D5">
    <w:pPr>
      <w:pStyle w:val="Nagwek"/>
      <w:jc w:val="center"/>
    </w:pPr>
    <w:r w:rsidRPr="00CD481A">
      <w:rPr>
        <w:noProof/>
      </w:rPr>
      <w:drawing>
        <wp:inline distT="0" distB="0" distL="0" distR="0" wp14:anchorId="7E7D69E8" wp14:editId="097482B1">
          <wp:extent cx="6696892" cy="669542"/>
          <wp:effectExtent l="0" t="0" r="0" b="0"/>
          <wp:docPr id="110282746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2842" cy="671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551FC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A5E2ECA"/>
    <w:lvl w:ilvl="0">
      <w:start w:val="1"/>
      <w:numFmt w:val="decimal"/>
      <w:pStyle w:val="Nagwek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Nagwek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Nagwek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Nagwek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2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5A00674"/>
    <w:multiLevelType w:val="multilevel"/>
    <w:tmpl w:val="661CA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1023DC"/>
    <w:multiLevelType w:val="hybridMultilevel"/>
    <w:tmpl w:val="D74AA888"/>
    <w:lvl w:ilvl="0" w:tplc="FC087066">
      <w:start w:val="1"/>
      <w:numFmt w:val="lowerLetter"/>
      <w:lvlText w:val="%1)"/>
      <w:lvlJc w:val="left"/>
      <w:pPr>
        <w:ind w:left="720" w:hanging="360"/>
      </w:pPr>
    </w:lvl>
    <w:lvl w:ilvl="1" w:tplc="5F129510">
      <w:start w:val="1"/>
      <w:numFmt w:val="lowerLetter"/>
      <w:lvlText w:val="%2)"/>
      <w:lvlJc w:val="left"/>
      <w:pPr>
        <w:ind w:left="720" w:hanging="360"/>
      </w:pPr>
    </w:lvl>
    <w:lvl w:ilvl="2" w:tplc="EEE8DAB4">
      <w:start w:val="1"/>
      <w:numFmt w:val="lowerLetter"/>
      <w:lvlText w:val="%3)"/>
      <w:lvlJc w:val="left"/>
      <w:pPr>
        <w:ind w:left="720" w:hanging="360"/>
      </w:pPr>
    </w:lvl>
    <w:lvl w:ilvl="3" w:tplc="EDA6906C">
      <w:start w:val="1"/>
      <w:numFmt w:val="lowerLetter"/>
      <w:lvlText w:val="%4)"/>
      <w:lvlJc w:val="left"/>
      <w:pPr>
        <w:ind w:left="720" w:hanging="360"/>
      </w:pPr>
    </w:lvl>
    <w:lvl w:ilvl="4" w:tplc="07C8FADA">
      <w:start w:val="1"/>
      <w:numFmt w:val="lowerLetter"/>
      <w:lvlText w:val="%5)"/>
      <w:lvlJc w:val="left"/>
      <w:pPr>
        <w:ind w:left="720" w:hanging="360"/>
      </w:pPr>
    </w:lvl>
    <w:lvl w:ilvl="5" w:tplc="373E90D8">
      <w:start w:val="1"/>
      <w:numFmt w:val="lowerLetter"/>
      <w:lvlText w:val="%6)"/>
      <w:lvlJc w:val="left"/>
      <w:pPr>
        <w:ind w:left="720" w:hanging="360"/>
      </w:pPr>
    </w:lvl>
    <w:lvl w:ilvl="6" w:tplc="5B8C5D5A">
      <w:start w:val="1"/>
      <w:numFmt w:val="lowerLetter"/>
      <w:lvlText w:val="%7)"/>
      <w:lvlJc w:val="left"/>
      <w:pPr>
        <w:ind w:left="720" w:hanging="360"/>
      </w:pPr>
    </w:lvl>
    <w:lvl w:ilvl="7" w:tplc="AD32F18A">
      <w:start w:val="1"/>
      <w:numFmt w:val="lowerLetter"/>
      <w:lvlText w:val="%8)"/>
      <w:lvlJc w:val="left"/>
      <w:pPr>
        <w:ind w:left="720" w:hanging="360"/>
      </w:pPr>
    </w:lvl>
    <w:lvl w:ilvl="8" w:tplc="E55A5E9A">
      <w:start w:val="1"/>
      <w:numFmt w:val="lowerLetter"/>
      <w:lvlText w:val="%9)"/>
      <w:lvlJc w:val="left"/>
      <w:pPr>
        <w:ind w:left="720" w:hanging="360"/>
      </w:pPr>
    </w:lvl>
  </w:abstractNum>
  <w:abstractNum w:abstractNumId="5" w15:restartNumberingAfterBreak="0">
    <w:nsid w:val="240A576B"/>
    <w:multiLevelType w:val="multilevel"/>
    <w:tmpl w:val="E3640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A80068"/>
    <w:multiLevelType w:val="multilevel"/>
    <w:tmpl w:val="2DBE447C"/>
    <w:styleLink w:val="WWNum15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D74E5E"/>
    <w:multiLevelType w:val="hybridMultilevel"/>
    <w:tmpl w:val="EC0ADBA4"/>
    <w:lvl w:ilvl="0" w:tplc="17D46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12057"/>
    <w:multiLevelType w:val="multilevel"/>
    <w:tmpl w:val="E54C2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F35C05"/>
    <w:multiLevelType w:val="hybridMultilevel"/>
    <w:tmpl w:val="77EE6A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46258"/>
    <w:multiLevelType w:val="multilevel"/>
    <w:tmpl w:val="08503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2A2BEF"/>
    <w:multiLevelType w:val="multilevel"/>
    <w:tmpl w:val="6E10F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46071"/>
    <w:multiLevelType w:val="hybridMultilevel"/>
    <w:tmpl w:val="32703E7C"/>
    <w:lvl w:ilvl="0" w:tplc="7AE652DC">
      <w:start w:val="1"/>
      <w:numFmt w:val="decimal"/>
      <w:lvlText w:val="%1."/>
      <w:lvlJc w:val="left"/>
      <w:pPr>
        <w:ind w:left="1020" w:hanging="360"/>
      </w:pPr>
    </w:lvl>
    <w:lvl w:ilvl="1" w:tplc="50067B88">
      <w:start w:val="1"/>
      <w:numFmt w:val="decimal"/>
      <w:lvlText w:val="%2."/>
      <w:lvlJc w:val="left"/>
      <w:pPr>
        <w:ind w:left="1020" w:hanging="360"/>
      </w:pPr>
    </w:lvl>
    <w:lvl w:ilvl="2" w:tplc="9A6A68E0">
      <w:start w:val="1"/>
      <w:numFmt w:val="decimal"/>
      <w:lvlText w:val="%3."/>
      <w:lvlJc w:val="left"/>
      <w:pPr>
        <w:ind w:left="1020" w:hanging="360"/>
      </w:pPr>
    </w:lvl>
    <w:lvl w:ilvl="3" w:tplc="D6A28032">
      <w:start w:val="1"/>
      <w:numFmt w:val="decimal"/>
      <w:lvlText w:val="%4."/>
      <w:lvlJc w:val="left"/>
      <w:pPr>
        <w:ind w:left="1020" w:hanging="360"/>
      </w:pPr>
    </w:lvl>
    <w:lvl w:ilvl="4" w:tplc="85F45380">
      <w:start w:val="1"/>
      <w:numFmt w:val="decimal"/>
      <w:lvlText w:val="%5."/>
      <w:lvlJc w:val="left"/>
      <w:pPr>
        <w:ind w:left="1020" w:hanging="360"/>
      </w:pPr>
    </w:lvl>
    <w:lvl w:ilvl="5" w:tplc="EC5E9BC2">
      <w:start w:val="1"/>
      <w:numFmt w:val="decimal"/>
      <w:lvlText w:val="%6."/>
      <w:lvlJc w:val="left"/>
      <w:pPr>
        <w:ind w:left="1020" w:hanging="360"/>
      </w:pPr>
    </w:lvl>
    <w:lvl w:ilvl="6" w:tplc="DA0ECBF8">
      <w:start w:val="1"/>
      <w:numFmt w:val="decimal"/>
      <w:lvlText w:val="%7."/>
      <w:lvlJc w:val="left"/>
      <w:pPr>
        <w:ind w:left="1020" w:hanging="360"/>
      </w:pPr>
    </w:lvl>
    <w:lvl w:ilvl="7" w:tplc="670818B0">
      <w:start w:val="1"/>
      <w:numFmt w:val="decimal"/>
      <w:lvlText w:val="%8."/>
      <w:lvlJc w:val="left"/>
      <w:pPr>
        <w:ind w:left="1020" w:hanging="360"/>
      </w:pPr>
    </w:lvl>
    <w:lvl w:ilvl="8" w:tplc="77882554">
      <w:start w:val="1"/>
      <w:numFmt w:val="decimal"/>
      <w:lvlText w:val="%9."/>
      <w:lvlJc w:val="left"/>
      <w:pPr>
        <w:ind w:left="1020" w:hanging="360"/>
      </w:pPr>
    </w:lvl>
  </w:abstractNum>
  <w:abstractNum w:abstractNumId="13" w15:restartNumberingAfterBreak="0">
    <w:nsid w:val="369F2C72"/>
    <w:multiLevelType w:val="hybridMultilevel"/>
    <w:tmpl w:val="93BC3718"/>
    <w:lvl w:ilvl="0" w:tplc="EC9A5CBE">
      <w:start w:val="1"/>
      <w:numFmt w:val="decimal"/>
      <w:lvlText w:val="%1."/>
      <w:lvlJc w:val="left"/>
      <w:pPr>
        <w:ind w:left="720" w:hanging="360"/>
      </w:pPr>
    </w:lvl>
    <w:lvl w:ilvl="1" w:tplc="73D65B5E">
      <w:start w:val="1"/>
      <w:numFmt w:val="decimal"/>
      <w:lvlText w:val="%2."/>
      <w:lvlJc w:val="left"/>
      <w:pPr>
        <w:ind w:left="720" w:hanging="360"/>
      </w:pPr>
    </w:lvl>
    <w:lvl w:ilvl="2" w:tplc="7EE4520A">
      <w:start w:val="1"/>
      <w:numFmt w:val="decimal"/>
      <w:lvlText w:val="%3."/>
      <w:lvlJc w:val="left"/>
      <w:pPr>
        <w:ind w:left="720" w:hanging="360"/>
      </w:pPr>
    </w:lvl>
    <w:lvl w:ilvl="3" w:tplc="B1C8CDD2">
      <w:start w:val="1"/>
      <w:numFmt w:val="decimal"/>
      <w:lvlText w:val="%4."/>
      <w:lvlJc w:val="left"/>
      <w:pPr>
        <w:ind w:left="720" w:hanging="360"/>
      </w:pPr>
    </w:lvl>
    <w:lvl w:ilvl="4" w:tplc="B0C4D54A">
      <w:start w:val="1"/>
      <w:numFmt w:val="decimal"/>
      <w:lvlText w:val="%5."/>
      <w:lvlJc w:val="left"/>
      <w:pPr>
        <w:ind w:left="720" w:hanging="360"/>
      </w:pPr>
    </w:lvl>
    <w:lvl w:ilvl="5" w:tplc="1A4C36C4">
      <w:start w:val="1"/>
      <w:numFmt w:val="decimal"/>
      <w:lvlText w:val="%6."/>
      <w:lvlJc w:val="left"/>
      <w:pPr>
        <w:ind w:left="720" w:hanging="360"/>
      </w:pPr>
    </w:lvl>
    <w:lvl w:ilvl="6" w:tplc="68A2AAD4">
      <w:start w:val="1"/>
      <w:numFmt w:val="decimal"/>
      <w:lvlText w:val="%7."/>
      <w:lvlJc w:val="left"/>
      <w:pPr>
        <w:ind w:left="720" w:hanging="360"/>
      </w:pPr>
    </w:lvl>
    <w:lvl w:ilvl="7" w:tplc="F10E2FD8">
      <w:start w:val="1"/>
      <w:numFmt w:val="decimal"/>
      <w:lvlText w:val="%8."/>
      <w:lvlJc w:val="left"/>
      <w:pPr>
        <w:ind w:left="720" w:hanging="360"/>
      </w:pPr>
    </w:lvl>
    <w:lvl w:ilvl="8" w:tplc="F93284D8">
      <w:start w:val="1"/>
      <w:numFmt w:val="decimal"/>
      <w:lvlText w:val="%9."/>
      <w:lvlJc w:val="left"/>
      <w:pPr>
        <w:ind w:left="720" w:hanging="360"/>
      </w:pPr>
    </w:lvl>
  </w:abstractNum>
  <w:abstractNum w:abstractNumId="14" w15:restartNumberingAfterBreak="0">
    <w:nsid w:val="3B9A517E"/>
    <w:multiLevelType w:val="hybridMultilevel"/>
    <w:tmpl w:val="2126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D14395"/>
    <w:multiLevelType w:val="hybridMultilevel"/>
    <w:tmpl w:val="E2F43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FE5F1B"/>
    <w:multiLevelType w:val="multilevel"/>
    <w:tmpl w:val="AAC27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A712B6"/>
    <w:multiLevelType w:val="hybridMultilevel"/>
    <w:tmpl w:val="EFC62B04"/>
    <w:lvl w:ilvl="0" w:tplc="0CF8E5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C1271"/>
    <w:multiLevelType w:val="hybridMultilevel"/>
    <w:tmpl w:val="F8022F60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D086080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06833B8"/>
    <w:multiLevelType w:val="multilevel"/>
    <w:tmpl w:val="5210C074"/>
    <w:styleLink w:val="WWNum1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377D72"/>
    <w:multiLevelType w:val="hybridMultilevel"/>
    <w:tmpl w:val="F4AC1DFE"/>
    <w:lvl w:ilvl="0" w:tplc="E5AA3230">
      <w:start w:val="1"/>
      <w:numFmt w:val="bullet"/>
      <w:pStyle w:val="punkty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2B7680"/>
    <w:multiLevelType w:val="multilevel"/>
    <w:tmpl w:val="97C62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C956B9D"/>
    <w:multiLevelType w:val="hybridMultilevel"/>
    <w:tmpl w:val="73D2A65E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E2D07E2"/>
    <w:multiLevelType w:val="multilevel"/>
    <w:tmpl w:val="FC0612E2"/>
    <w:styleLink w:val="WWNum19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EB9751A"/>
    <w:multiLevelType w:val="multilevel"/>
    <w:tmpl w:val="59B2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350FF3"/>
    <w:multiLevelType w:val="hybridMultilevel"/>
    <w:tmpl w:val="4336FFB8"/>
    <w:lvl w:ilvl="0" w:tplc="F022FAC8">
      <w:start w:val="1"/>
      <w:numFmt w:val="decimal"/>
      <w:lvlText w:val="%1."/>
      <w:lvlJc w:val="left"/>
      <w:pPr>
        <w:ind w:left="720" w:hanging="360"/>
      </w:pPr>
    </w:lvl>
    <w:lvl w:ilvl="1" w:tplc="71F40008">
      <w:start w:val="1"/>
      <w:numFmt w:val="decimal"/>
      <w:lvlText w:val="%2."/>
      <w:lvlJc w:val="left"/>
      <w:pPr>
        <w:ind w:left="720" w:hanging="360"/>
      </w:pPr>
    </w:lvl>
    <w:lvl w:ilvl="2" w:tplc="761A2B7A">
      <w:start w:val="1"/>
      <w:numFmt w:val="decimal"/>
      <w:lvlText w:val="%3."/>
      <w:lvlJc w:val="left"/>
      <w:pPr>
        <w:ind w:left="720" w:hanging="360"/>
      </w:pPr>
    </w:lvl>
    <w:lvl w:ilvl="3" w:tplc="3800D982">
      <w:start w:val="1"/>
      <w:numFmt w:val="decimal"/>
      <w:lvlText w:val="%4."/>
      <w:lvlJc w:val="left"/>
      <w:pPr>
        <w:ind w:left="720" w:hanging="360"/>
      </w:pPr>
    </w:lvl>
    <w:lvl w:ilvl="4" w:tplc="EC623254">
      <w:start w:val="1"/>
      <w:numFmt w:val="decimal"/>
      <w:lvlText w:val="%5."/>
      <w:lvlJc w:val="left"/>
      <w:pPr>
        <w:ind w:left="720" w:hanging="360"/>
      </w:pPr>
    </w:lvl>
    <w:lvl w:ilvl="5" w:tplc="2B02398E">
      <w:start w:val="1"/>
      <w:numFmt w:val="decimal"/>
      <w:lvlText w:val="%6."/>
      <w:lvlJc w:val="left"/>
      <w:pPr>
        <w:ind w:left="720" w:hanging="360"/>
      </w:pPr>
    </w:lvl>
    <w:lvl w:ilvl="6" w:tplc="5D3AD164">
      <w:start w:val="1"/>
      <w:numFmt w:val="decimal"/>
      <w:lvlText w:val="%7."/>
      <w:lvlJc w:val="left"/>
      <w:pPr>
        <w:ind w:left="720" w:hanging="360"/>
      </w:pPr>
    </w:lvl>
    <w:lvl w:ilvl="7" w:tplc="97F2BC2A">
      <w:start w:val="1"/>
      <w:numFmt w:val="decimal"/>
      <w:lvlText w:val="%8."/>
      <w:lvlJc w:val="left"/>
      <w:pPr>
        <w:ind w:left="720" w:hanging="360"/>
      </w:pPr>
    </w:lvl>
    <w:lvl w:ilvl="8" w:tplc="473C3310">
      <w:start w:val="1"/>
      <w:numFmt w:val="decimal"/>
      <w:lvlText w:val="%9."/>
      <w:lvlJc w:val="left"/>
      <w:pPr>
        <w:ind w:left="720" w:hanging="360"/>
      </w:pPr>
    </w:lvl>
  </w:abstractNum>
  <w:abstractNum w:abstractNumId="26" w15:restartNumberingAfterBreak="0">
    <w:nsid w:val="754A63B0"/>
    <w:multiLevelType w:val="hybridMultilevel"/>
    <w:tmpl w:val="3E4417C0"/>
    <w:lvl w:ilvl="0" w:tplc="6F50CA88">
      <w:start w:val="1"/>
      <w:numFmt w:val="decimal"/>
      <w:lvlText w:val="%1."/>
      <w:lvlJc w:val="left"/>
      <w:pPr>
        <w:ind w:left="1020" w:hanging="360"/>
      </w:pPr>
    </w:lvl>
    <w:lvl w:ilvl="1" w:tplc="7E7E1C1C">
      <w:start w:val="1"/>
      <w:numFmt w:val="decimal"/>
      <w:lvlText w:val="%2."/>
      <w:lvlJc w:val="left"/>
      <w:pPr>
        <w:ind w:left="1020" w:hanging="360"/>
      </w:pPr>
    </w:lvl>
    <w:lvl w:ilvl="2" w:tplc="D3389178">
      <w:start w:val="1"/>
      <w:numFmt w:val="decimal"/>
      <w:lvlText w:val="%3."/>
      <w:lvlJc w:val="left"/>
      <w:pPr>
        <w:ind w:left="1020" w:hanging="360"/>
      </w:pPr>
    </w:lvl>
    <w:lvl w:ilvl="3" w:tplc="15CEF94A">
      <w:start w:val="1"/>
      <w:numFmt w:val="decimal"/>
      <w:lvlText w:val="%4."/>
      <w:lvlJc w:val="left"/>
      <w:pPr>
        <w:ind w:left="1020" w:hanging="360"/>
      </w:pPr>
    </w:lvl>
    <w:lvl w:ilvl="4" w:tplc="55CAB16C">
      <w:start w:val="1"/>
      <w:numFmt w:val="decimal"/>
      <w:lvlText w:val="%5."/>
      <w:lvlJc w:val="left"/>
      <w:pPr>
        <w:ind w:left="1020" w:hanging="360"/>
      </w:pPr>
    </w:lvl>
    <w:lvl w:ilvl="5" w:tplc="19AC3942">
      <w:start w:val="1"/>
      <w:numFmt w:val="decimal"/>
      <w:lvlText w:val="%6."/>
      <w:lvlJc w:val="left"/>
      <w:pPr>
        <w:ind w:left="1020" w:hanging="360"/>
      </w:pPr>
    </w:lvl>
    <w:lvl w:ilvl="6" w:tplc="10B2DB9C">
      <w:start w:val="1"/>
      <w:numFmt w:val="decimal"/>
      <w:lvlText w:val="%7."/>
      <w:lvlJc w:val="left"/>
      <w:pPr>
        <w:ind w:left="1020" w:hanging="360"/>
      </w:pPr>
    </w:lvl>
    <w:lvl w:ilvl="7" w:tplc="A6FC90BA">
      <w:start w:val="1"/>
      <w:numFmt w:val="decimal"/>
      <w:lvlText w:val="%8."/>
      <w:lvlJc w:val="left"/>
      <w:pPr>
        <w:ind w:left="1020" w:hanging="360"/>
      </w:pPr>
    </w:lvl>
    <w:lvl w:ilvl="8" w:tplc="BA9ED4C2">
      <w:start w:val="1"/>
      <w:numFmt w:val="decimal"/>
      <w:lvlText w:val="%9."/>
      <w:lvlJc w:val="left"/>
      <w:pPr>
        <w:ind w:left="1020" w:hanging="360"/>
      </w:pPr>
    </w:lvl>
  </w:abstractNum>
  <w:abstractNum w:abstractNumId="27" w15:restartNumberingAfterBreak="0">
    <w:nsid w:val="7CAD5967"/>
    <w:multiLevelType w:val="hybridMultilevel"/>
    <w:tmpl w:val="0B925006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DFF7BFA"/>
    <w:multiLevelType w:val="hybridMultilevel"/>
    <w:tmpl w:val="D326F810"/>
    <w:lvl w:ilvl="0" w:tplc="1D802E18">
      <w:start w:val="1"/>
      <w:numFmt w:val="lowerLetter"/>
      <w:lvlText w:val="%1)"/>
      <w:lvlJc w:val="left"/>
      <w:pPr>
        <w:ind w:left="720" w:hanging="360"/>
      </w:pPr>
    </w:lvl>
    <w:lvl w:ilvl="1" w:tplc="A82E5A82">
      <w:start w:val="1"/>
      <w:numFmt w:val="lowerLetter"/>
      <w:lvlText w:val="%2)"/>
      <w:lvlJc w:val="left"/>
      <w:pPr>
        <w:ind w:left="720" w:hanging="360"/>
      </w:pPr>
    </w:lvl>
    <w:lvl w:ilvl="2" w:tplc="BA06EB08">
      <w:start w:val="1"/>
      <w:numFmt w:val="lowerLetter"/>
      <w:lvlText w:val="%3)"/>
      <w:lvlJc w:val="left"/>
      <w:pPr>
        <w:ind w:left="720" w:hanging="360"/>
      </w:pPr>
    </w:lvl>
    <w:lvl w:ilvl="3" w:tplc="27FEA07A">
      <w:start w:val="1"/>
      <w:numFmt w:val="lowerLetter"/>
      <w:lvlText w:val="%4)"/>
      <w:lvlJc w:val="left"/>
      <w:pPr>
        <w:ind w:left="720" w:hanging="360"/>
      </w:pPr>
    </w:lvl>
    <w:lvl w:ilvl="4" w:tplc="F2D466A2">
      <w:start w:val="1"/>
      <w:numFmt w:val="lowerLetter"/>
      <w:lvlText w:val="%5)"/>
      <w:lvlJc w:val="left"/>
      <w:pPr>
        <w:ind w:left="720" w:hanging="360"/>
      </w:pPr>
    </w:lvl>
    <w:lvl w:ilvl="5" w:tplc="BE6A9D94">
      <w:start w:val="1"/>
      <w:numFmt w:val="lowerLetter"/>
      <w:lvlText w:val="%6)"/>
      <w:lvlJc w:val="left"/>
      <w:pPr>
        <w:ind w:left="720" w:hanging="360"/>
      </w:pPr>
    </w:lvl>
    <w:lvl w:ilvl="6" w:tplc="B00660C2">
      <w:start w:val="1"/>
      <w:numFmt w:val="lowerLetter"/>
      <w:lvlText w:val="%7)"/>
      <w:lvlJc w:val="left"/>
      <w:pPr>
        <w:ind w:left="720" w:hanging="360"/>
      </w:pPr>
    </w:lvl>
    <w:lvl w:ilvl="7" w:tplc="79A41CCE">
      <w:start w:val="1"/>
      <w:numFmt w:val="lowerLetter"/>
      <w:lvlText w:val="%8)"/>
      <w:lvlJc w:val="left"/>
      <w:pPr>
        <w:ind w:left="720" w:hanging="360"/>
      </w:pPr>
    </w:lvl>
    <w:lvl w:ilvl="8" w:tplc="5956A002">
      <w:start w:val="1"/>
      <w:numFmt w:val="lowerLetter"/>
      <w:lvlText w:val="%9)"/>
      <w:lvlJc w:val="left"/>
      <w:pPr>
        <w:ind w:left="720" w:hanging="360"/>
      </w:pPr>
    </w:lvl>
  </w:abstractNum>
  <w:num w:numId="1" w16cid:durableId="846679492">
    <w:abstractNumId w:val="6"/>
  </w:num>
  <w:num w:numId="2" w16cid:durableId="1879855999">
    <w:abstractNumId w:val="19"/>
  </w:num>
  <w:num w:numId="3" w16cid:durableId="1000231541">
    <w:abstractNumId w:val="23"/>
  </w:num>
  <w:num w:numId="4" w16cid:durableId="391580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2238003">
    <w:abstractNumId w:val="20"/>
  </w:num>
  <w:num w:numId="6" w16cid:durableId="517626124">
    <w:abstractNumId w:val="18"/>
  </w:num>
  <w:num w:numId="7" w16cid:durableId="454376027">
    <w:abstractNumId w:val="0"/>
  </w:num>
  <w:num w:numId="8" w16cid:durableId="896279039">
    <w:abstractNumId w:val="22"/>
  </w:num>
  <w:num w:numId="9" w16cid:durableId="333264673">
    <w:abstractNumId w:val="27"/>
  </w:num>
  <w:num w:numId="10" w16cid:durableId="1187987866">
    <w:abstractNumId w:val="26"/>
  </w:num>
  <w:num w:numId="11" w16cid:durableId="1824198917">
    <w:abstractNumId w:val="28"/>
  </w:num>
  <w:num w:numId="12" w16cid:durableId="1694958755">
    <w:abstractNumId w:val="13"/>
  </w:num>
  <w:num w:numId="13" w16cid:durableId="992182241">
    <w:abstractNumId w:val="12"/>
  </w:num>
  <w:num w:numId="14" w16cid:durableId="1426994981">
    <w:abstractNumId w:val="4"/>
  </w:num>
  <w:num w:numId="15" w16cid:durableId="1040936404">
    <w:abstractNumId w:val="25"/>
  </w:num>
  <w:num w:numId="16" w16cid:durableId="590818464">
    <w:abstractNumId w:val="9"/>
  </w:num>
  <w:num w:numId="17" w16cid:durableId="1845977506">
    <w:abstractNumId w:val="17"/>
  </w:num>
  <w:num w:numId="18" w16cid:durableId="1086731990">
    <w:abstractNumId w:val="15"/>
  </w:num>
  <w:num w:numId="19" w16cid:durableId="1829243042">
    <w:abstractNumId w:val="14"/>
  </w:num>
  <w:num w:numId="20" w16cid:durableId="1163230937">
    <w:abstractNumId w:val="7"/>
  </w:num>
  <w:num w:numId="21" w16cid:durableId="1847750571">
    <w:abstractNumId w:val="8"/>
  </w:num>
  <w:num w:numId="22" w16cid:durableId="681709928">
    <w:abstractNumId w:val="3"/>
  </w:num>
  <w:num w:numId="23" w16cid:durableId="361325248">
    <w:abstractNumId w:val="3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24" w16cid:durableId="1456099302">
    <w:abstractNumId w:val="10"/>
  </w:num>
  <w:num w:numId="25" w16cid:durableId="7104723">
    <w:abstractNumId w:val="11"/>
  </w:num>
  <w:num w:numId="26" w16cid:durableId="368065869">
    <w:abstractNumId w:val="11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27" w16cid:durableId="565576835">
    <w:abstractNumId w:val="24"/>
  </w:num>
  <w:num w:numId="28" w16cid:durableId="1573269347">
    <w:abstractNumId w:val="5"/>
  </w:num>
  <w:num w:numId="29" w16cid:durableId="432172331">
    <w:abstractNumId w:val="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30" w16cid:durableId="177624403">
    <w:abstractNumId w:val="16"/>
  </w:num>
  <w:num w:numId="31" w16cid:durableId="1772704026">
    <w:abstractNumId w:val="21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Filip Demby">
    <w15:presenceInfo w15:providerId="AD" w15:userId="S::filip.demby@crido.pl::edf6c266-460d-428c-9eb2-822a3e39e9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4D5"/>
    <w:rsid w:val="000018A4"/>
    <w:rsid w:val="00001B94"/>
    <w:rsid w:val="00002068"/>
    <w:rsid w:val="00002B3D"/>
    <w:rsid w:val="00002DBE"/>
    <w:rsid w:val="00003008"/>
    <w:rsid w:val="000032B8"/>
    <w:rsid w:val="0000336B"/>
    <w:rsid w:val="000034BA"/>
    <w:rsid w:val="00003C18"/>
    <w:rsid w:val="00003EF8"/>
    <w:rsid w:val="00004090"/>
    <w:rsid w:val="000041BA"/>
    <w:rsid w:val="00004B6A"/>
    <w:rsid w:val="00004BA3"/>
    <w:rsid w:val="000054A6"/>
    <w:rsid w:val="0000581A"/>
    <w:rsid w:val="00005B8B"/>
    <w:rsid w:val="00005F53"/>
    <w:rsid w:val="00006968"/>
    <w:rsid w:val="00006B52"/>
    <w:rsid w:val="00007AFE"/>
    <w:rsid w:val="00007B5E"/>
    <w:rsid w:val="00007E5F"/>
    <w:rsid w:val="00010081"/>
    <w:rsid w:val="00010808"/>
    <w:rsid w:val="00010B04"/>
    <w:rsid w:val="00010E18"/>
    <w:rsid w:val="00011EDD"/>
    <w:rsid w:val="000120E9"/>
    <w:rsid w:val="00012A28"/>
    <w:rsid w:val="00012E58"/>
    <w:rsid w:val="00012FD8"/>
    <w:rsid w:val="00013594"/>
    <w:rsid w:val="00013BDD"/>
    <w:rsid w:val="00013C83"/>
    <w:rsid w:val="000140CD"/>
    <w:rsid w:val="000141F6"/>
    <w:rsid w:val="00014838"/>
    <w:rsid w:val="00015122"/>
    <w:rsid w:val="00015728"/>
    <w:rsid w:val="00015C76"/>
    <w:rsid w:val="000160B1"/>
    <w:rsid w:val="00016232"/>
    <w:rsid w:val="00016D45"/>
    <w:rsid w:val="00016D92"/>
    <w:rsid w:val="00017666"/>
    <w:rsid w:val="00017EF4"/>
    <w:rsid w:val="00020D0E"/>
    <w:rsid w:val="00021883"/>
    <w:rsid w:val="0002202E"/>
    <w:rsid w:val="00022518"/>
    <w:rsid w:val="00022A03"/>
    <w:rsid w:val="0002317B"/>
    <w:rsid w:val="000233CB"/>
    <w:rsid w:val="000234EC"/>
    <w:rsid w:val="00023B36"/>
    <w:rsid w:val="00023D54"/>
    <w:rsid w:val="00024E17"/>
    <w:rsid w:val="00025688"/>
    <w:rsid w:val="0002586D"/>
    <w:rsid w:val="0002588B"/>
    <w:rsid w:val="00025A69"/>
    <w:rsid w:val="00025D59"/>
    <w:rsid w:val="00025E80"/>
    <w:rsid w:val="00025E9D"/>
    <w:rsid w:val="000260A8"/>
    <w:rsid w:val="00026173"/>
    <w:rsid w:val="00026322"/>
    <w:rsid w:val="000267B8"/>
    <w:rsid w:val="00027120"/>
    <w:rsid w:val="000275AD"/>
    <w:rsid w:val="000277FE"/>
    <w:rsid w:val="00027A31"/>
    <w:rsid w:val="00027E88"/>
    <w:rsid w:val="00027FF4"/>
    <w:rsid w:val="00030236"/>
    <w:rsid w:val="0003054F"/>
    <w:rsid w:val="00030D0A"/>
    <w:rsid w:val="000313F5"/>
    <w:rsid w:val="00031B99"/>
    <w:rsid w:val="00031C04"/>
    <w:rsid w:val="00031DB3"/>
    <w:rsid w:val="0003200B"/>
    <w:rsid w:val="00032DA9"/>
    <w:rsid w:val="00032F3F"/>
    <w:rsid w:val="00033440"/>
    <w:rsid w:val="00033BD2"/>
    <w:rsid w:val="00034676"/>
    <w:rsid w:val="00034C20"/>
    <w:rsid w:val="00034D65"/>
    <w:rsid w:val="00034F66"/>
    <w:rsid w:val="00035970"/>
    <w:rsid w:val="000363E6"/>
    <w:rsid w:val="000364E3"/>
    <w:rsid w:val="0003660A"/>
    <w:rsid w:val="00037449"/>
    <w:rsid w:val="000376A3"/>
    <w:rsid w:val="00037D0D"/>
    <w:rsid w:val="00037F1F"/>
    <w:rsid w:val="00040A3D"/>
    <w:rsid w:val="00040A84"/>
    <w:rsid w:val="00040CBD"/>
    <w:rsid w:val="00041201"/>
    <w:rsid w:val="00041DD7"/>
    <w:rsid w:val="000420F2"/>
    <w:rsid w:val="00042147"/>
    <w:rsid w:val="000425A4"/>
    <w:rsid w:val="000425B5"/>
    <w:rsid w:val="000428F8"/>
    <w:rsid w:val="00042A98"/>
    <w:rsid w:val="00043469"/>
    <w:rsid w:val="000434D9"/>
    <w:rsid w:val="00043583"/>
    <w:rsid w:val="000438FF"/>
    <w:rsid w:val="00043D8F"/>
    <w:rsid w:val="0004405F"/>
    <w:rsid w:val="00045111"/>
    <w:rsid w:val="000452B1"/>
    <w:rsid w:val="000458CA"/>
    <w:rsid w:val="00045ACA"/>
    <w:rsid w:val="00045B2A"/>
    <w:rsid w:val="000461D4"/>
    <w:rsid w:val="00046526"/>
    <w:rsid w:val="00046554"/>
    <w:rsid w:val="00046E5F"/>
    <w:rsid w:val="000475AA"/>
    <w:rsid w:val="00047906"/>
    <w:rsid w:val="00047DD3"/>
    <w:rsid w:val="0005094C"/>
    <w:rsid w:val="00050F89"/>
    <w:rsid w:val="000522A8"/>
    <w:rsid w:val="0005249C"/>
    <w:rsid w:val="00052B5E"/>
    <w:rsid w:val="0005339C"/>
    <w:rsid w:val="0005385B"/>
    <w:rsid w:val="00053C2A"/>
    <w:rsid w:val="00054533"/>
    <w:rsid w:val="000546A9"/>
    <w:rsid w:val="00054C05"/>
    <w:rsid w:val="00054D9C"/>
    <w:rsid w:val="00055697"/>
    <w:rsid w:val="000564FF"/>
    <w:rsid w:val="00056B90"/>
    <w:rsid w:val="00056D98"/>
    <w:rsid w:val="00057708"/>
    <w:rsid w:val="00057BAE"/>
    <w:rsid w:val="0006020B"/>
    <w:rsid w:val="000604A2"/>
    <w:rsid w:val="00060AE7"/>
    <w:rsid w:val="00060DDB"/>
    <w:rsid w:val="000610F7"/>
    <w:rsid w:val="00061150"/>
    <w:rsid w:val="00061B44"/>
    <w:rsid w:val="00061D38"/>
    <w:rsid w:val="00061DE9"/>
    <w:rsid w:val="00062626"/>
    <w:rsid w:val="0006362B"/>
    <w:rsid w:val="000641DD"/>
    <w:rsid w:val="000648BA"/>
    <w:rsid w:val="000648DB"/>
    <w:rsid w:val="00064C5A"/>
    <w:rsid w:val="0006512E"/>
    <w:rsid w:val="00065663"/>
    <w:rsid w:val="00066015"/>
    <w:rsid w:val="000660A1"/>
    <w:rsid w:val="00066F3E"/>
    <w:rsid w:val="000671CB"/>
    <w:rsid w:val="000672EE"/>
    <w:rsid w:val="00067474"/>
    <w:rsid w:val="00070014"/>
    <w:rsid w:val="000706C9"/>
    <w:rsid w:val="0007129E"/>
    <w:rsid w:val="000718F3"/>
    <w:rsid w:val="00071B89"/>
    <w:rsid w:val="0007213E"/>
    <w:rsid w:val="00073F40"/>
    <w:rsid w:val="000743FC"/>
    <w:rsid w:val="000749D9"/>
    <w:rsid w:val="00074EFE"/>
    <w:rsid w:val="000752F2"/>
    <w:rsid w:val="00075C30"/>
    <w:rsid w:val="00075D44"/>
    <w:rsid w:val="000760E1"/>
    <w:rsid w:val="00076157"/>
    <w:rsid w:val="0007683E"/>
    <w:rsid w:val="00076CF3"/>
    <w:rsid w:val="000771C2"/>
    <w:rsid w:val="00077905"/>
    <w:rsid w:val="00077B49"/>
    <w:rsid w:val="00080A25"/>
    <w:rsid w:val="000814DC"/>
    <w:rsid w:val="000815F9"/>
    <w:rsid w:val="0008191E"/>
    <w:rsid w:val="00082B12"/>
    <w:rsid w:val="00082BDF"/>
    <w:rsid w:val="00082C72"/>
    <w:rsid w:val="00082D21"/>
    <w:rsid w:val="00082E4A"/>
    <w:rsid w:val="000831B4"/>
    <w:rsid w:val="00083454"/>
    <w:rsid w:val="000838E7"/>
    <w:rsid w:val="0008391D"/>
    <w:rsid w:val="000844A8"/>
    <w:rsid w:val="00084C0B"/>
    <w:rsid w:val="00085A2E"/>
    <w:rsid w:val="00085B3E"/>
    <w:rsid w:val="0009035A"/>
    <w:rsid w:val="000908D5"/>
    <w:rsid w:val="00090C0B"/>
    <w:rsid w:val="00090C3C"/>
    <w:rsid w:val="00090D17"/>
    <w:rsid w:val="00091544"/>
    <w:rsid w:val="000916CC"/>
    <w:rsid w:val="00092365"/>
    <w:rsid w:val="00092C89"/>
    <w:rsid w:val="0009312A"/>
    <w:rsid w:val="000933FB"/>
    <w:rsid w:val="000939BD"/>
    <w:rsid w:val="0009480E"/>
    <w:rsid w:val="0009489C"/>
    <w:rsid w:val="000949D7"/>
    <w:rsid w:val="00095701"/>
    <w:rsid w:val="00095823"/>
    <w:rsid w:val="000961BD"/>
    <w:rsid w:val="000962C5"/>
    <w:rsid w:val="00096484"/>
    <w:rsid w:val="000964E7"/>
    <w:rsid w:val="00096C9E"/>
    <w:rsid w:val="00097101"/>
    <w:rsid w:val="0009735C"/>
    <w:rsid w:val="000A0014"/>
    <w:rsid w:val="000A0567"/>
    <w:rsid w:val="000A0727"/>
    <w:rsid w:val="000A08F9"/>
    <w:rsid w:val="000A1E01"/>
    <w:rsid w:val="000A295D"/>
    <w:rsid w:val="000A2B8D"/>
    <w:rsid w:val="000A3379"/>
    <w:rsid w:val="000A39D3"/>
    <w:rsid w:val="000A4C43"/>
    <w:rsid w:val="000A4DFB"/>
    <w:rsid w:val="000A4E56"/>
    <w:rsid w:val="000A4F0A"/>
    <w:rsid w:val="000A4FD4"/>
    <w:rsid w:val="000A566D"/>
    <w:rsid w:val="000A5812"/>
    <w:rsid w:val="000A6535"/>
    <w:rsid w:val="000A662C"/>
    <w:rsid w:val="000A6A48"/>
    <w:rsid w:val="000A6CD5"/>
    <w:rsid w:val="000B026B"/>
    <w:rsid w:val="000B0F3A"/>
    <w:rsid w:val="000B2056"/>
    <w:rsid w:val="000B210D"/>
    <w:rsid w:val="000B2D7E"/>
    <w:rsid w:val="000B3482"/>
    <w:rsid w:val="000B3768"/>
    <w:rsid w:val="000B41A2"/>
    <w:rsid w:val="000B5A94"/>
    <w:rsid w:val="000B5ABB"/>
    <w:rsid w:val="000B5B4A"/>
    <w:rsid w:val="000B6108"/>
    <w:rsid w:val="000B6DE9"/>
    <w:rsid w:val="000B7514"/>
    <w:rsid w:val="000C0215"/>
    <w:rsid w:val="000C0A95"/>
    <w:rsid w:val="000C0C42"/>
    <w:rsid w:val="000C0DBB"/>
    <w:rsid w:val="000C1876"/>
    <w:rsid w:val="000C1CE0"/>
    <w:rsid w:val="000C343E"/>
    <w:rsid w:val="000C3DAF"/>
    <w:rsid w:val="000C4B74"/>
    <w:rsid w:val="000C5044"/>
    <w:rsid w:val="000C5093"/>
    <w:rsid w:val="000C5914"/>
    <w:rsid w:val="000C5924"/>
    <w:rsid w:val="000C69E2"/>
    <w:rsid w:val="000C6AD8"/>
    <w:rsid w:val="000C7216"/>
    <w:rsid w:val="000C7422"/>
    <w:rsid w:val="000C749B"/>
    <w:rsid w:val="000C75A5"/>
    <w:rsid w:val="000C776C"/>
    <w:rsid w:val="000C7D90"/>
    <w:rsid w:val="000D13D1"/>
    <w:rsid w:val="000D169B"/>
    <w:rsid w:val="000D18A1"/>
    <w:rsid w:val="000D2D57"/>
    <w:rsid w:val="000D393C"/>
    <w:rsid w:val="000D4785"/>
    <w:rsid w:val="000D498C"/>
    <w:rsid w:val="000D620E"/>
    <w:rsid w:val="000D631A"/>
    <w:rsid w:val="000D67CC"/>
    <w:rsid w:val="000D75AE"/>
    <w:rsid w:val="000D75DD"/>
    <w:rsid w:val="000D78D5"/>
    <w:rsid w:val="000E060E"/>
    <w:rsid w:val="000E1059"/>
    <w:rsid w:val="000E112C"/>
    <w:rsid w:val="000E11A9"/>
    <w:rsid w:val="000E12F6"/>
    <w:rsid w:val="000E150E"/>
    <w:rsid w:val="000E183C"/>
    <w:rsid w:val="000E1D2E"/>
    <w:rsid w:val="000E1D81"/>
    <w:rsid w:val="000E2290"/>
    <w:rsid w:val="000E24C2"/>
    <w:rsid w:val="000E2542"/>
    <w:rsid w:val="000E2D74"/>
    <w:rsid w:val="000E31BB"/>
    <w:rsid w:val="000E3740"/>
    <w:rsid w:val="000E3B65"/>
    <w:rsid w:val="000E44D8"/>
    <w:rsid w:val="000E4559"/>
    <w:rsid w:val="000E4644"/>
    <w:rsid w:val="000E49D9"/>
    <w:rsid w:val="000E4A1D"/>
    <w:rsid w:val="000E5557"/>
    <w:rsid w:val="000E5823"/>
    <w:rsid w:val="000E5AEB"/>
    <w:rsid w:val="000E5EB6"/>
    <w:rsid w:val="000E624F"/>
    <w:rsid w:val="000E62F7"/>
    <w:rsid w:val="000E6D9E"/>
    <w:rsid w:val="000E6DD9"/>
    <w:rsid w:val="000E757D"/>
    <w:rsid w:val="000E7998"/>
    <w:rsid w:val="000E7A9A"/>
    <w:rsid w:val="000E7AB0"/>
    <w:rsid w:val="000F0800"/>
    <w:rsid w:val="000F09EC"/>
    <w:rsid w:val="000F0EF4"/>
    <w:rsid w:val="000F12EB"/>
    <w:rsid w:val="000F1437"/>
    <w:rsid w:val="000F147F"/>
    <w:rsid w:val="000F162C"/>
    <w:rsid w:val="000F1998"/>
    <w:rsid w:val="000F2137"/>
    <w:rsid w:val="000F2C32"/>
    <w:rsid w:val="000F2C7D"/>
    <w:rsid w:val="000F3528"/>
    <w:rsid w:val="000F3546"/>
    <w:rsid w:val="000F4394"/>
    <w:rsid w:val="000F462D"/>
    <w:rsid w:val="000F4DC2"/>
    <w:rsid w:val="000F51C7"/>
    <w:rsid w:val="000F53C0"/>
    <w:rsid w:val="000F5560"/>
    <w:rsid w:val="000F5EE7"/>
    <w:rsid w:val="000F5FED"/>
    <w:rsid w:val="000F6255"/>
    <w:rsid w:val="000F64B3"/>
    <w:rsid w:val="0010022D"/>
    <w:rsid w:val="0010081C"/>
    <w:rsid w:val="00100BA1"/>
    <w:rsid w:val="00101DBD"/>
    <w:rsid w:val="001024A8"/>
    <w:rsid w:val="001025D4"/>
    <w:rsid w:val="00102C2E"/>
    <w:rsid w:val="00102F8E"/>
    <w:rsid w:val="001031BF"/>
    <w:rsid w:val="001031C6"/>
    <w:rsid w:val="001034DC"/>
    <w:rsid w:val="00103B69"/>
    <w:rsid w:val="00104C8F"/>
    <w:rsid w:val="001055AC"/>
    <w:rsid w:val="0010590D"/>
    <w:rsid w:val="0010591D"/>
    <w:rsid w:val="001067B3"/>
    <w:rsid w:val="00106A3A"/>
    <w:rsid w:val="00106A71"/>
    <w:rsid w:val="00106F6B"/>
    <w:rsid w:val="0010714E"/>
    <w:rsid w:val="001079CD"/>
    <w:rsid w:val="00110CD1"/>
    <w:rsid w:val="0011184C"/>
    <w:rsid w:val="00111DCD"/>
    <w:rsid w:val="001123E9"/>
    <w:rsid w:val="00112BF1"/>
    <w:rsid w:val="00112E3A"/>
    <w:rsid w:val="001133E2"/>
    <w:rsid w:val="00114168"/>
    <w:rsid w:val="0011427B"/>
    <w:rsid w:val="001146FB"/>
    <w:rsid w:val="00114807"/>
    <w:rsid w:val="00114E0F"/>
    <w:rsid w:val="00114F6B"/>
    <w:rsid w:val="001151A4"/>
    <w:rsid w:val="00115C1E"/>
    <w:rsid w:val="00116877"/>
    <w:rsid w:val="001168C5"/>
    <w:rsid w:val="00116D1A"/>
    <w:rsid w:val="00117273"/>
    <w:rsid w:val="001178A5"/>
    <w:rsid w:val="00117929"/>
    <w:rsid w:val="00117E95"/>
    <w:rsid w:val="001202CD"/>
    <w:rsid w:val="00120755"/>
    <w:rsid w:val="0012089F"/>
    <w:rsid w:val="00120A13"/>
    <w:rsid w:val="00121413"/>
    <w:rsid w:val="00122529"/>
    <w:rsid w:val="001227B7"/>
    <w:rsid w:val="00122BC5"/>
    <w:rsid w:val="00122C9F"/>
    <w:rsid w:val="00123C6D"/>
    <w:rsid w:val="00124CD8"/>
    <w:rsid w:val="00125493"/>
    <w:rsid w:val="001254A1"/>
    <w:rsid w:val="00125577"/>
    <w:rsid w:val="00125E91"/>
    <w:rsid w:val="00126304"/>
    <w:rsid w:val="0012630E"/>
    <w:rsid w:val="001263B0"/>
    <w:rsid w:val="00126ABA"/>
    <w:rsid w:val="00127AB6"/>
    <w:rsid w:val="00130138"/>
    <w:rsid w:val="0013046E"/>
    <w:rsid w:val="001305EC"/>
    <w:rsid w:val="00131786"/>
    <w:rsid w:val="0013247F"/>
    <w:rsid w:val="00132528"/>
    <w:rsid w:val="00132C98"/>
    <w:rsid w:val="00134658"/>
    <w:rsid w:val="00134DB8"/>
    <w:rsid w:val="001352F3"/>
    <w:rsid w:val="00135412"/>
    <w:rsid w:val="001356FD"/>
    <w:rsid w:val="00135FFF"/>
    <w:rsid w:val="00136AC7"/>
    <w:rsid w:val="00136BE9"/>
    <w:rsid w:val="00136C62"/>
    <w:rsid w:val="00137606"/>
    <w:rsid w:val="00140F22"/>
    <w:rsid w:val="001427EE"/>
    <w:rsid w:val="00142A8F"/>
    <w:rsid w:val="001431AD"/>
    <w:rsid w:val="00143491"/>
    <w:rsid w:val="0014456A"/>
    <w:rsid w:val="001447C9"/>
    <w:rsid w:val="00145A8C"/>
    <w:rsid w:val="00145F01"/>
    <w:rsid w:val="00146468"/>
    <w:rsid w:val="00146F8B"/>
    <w:rsid w:val="00147590"/>
    <w:rsid w:val="001516DC"/>
    <w:rsid w:val="001518B4"/>
    <w:rsid w:val="00151B73"/>
    <w:rsid w:val="00152431"/>
    <w:rsid w:val="00152819"/>
    <w:rsid w:val="0015291C"/>
    <w:rsid w:val="00152C2C"/>
    <w:rsid w:val="00152C91"/>
    <w:rsid w:val="001530F8"/>
    <w:rsid w:val="00153269"/>
    <w:rsid w:val="001532C8"/>
    <w:rsid w:val="0015353B"/>
    <w:rsid w:val="00153EA3"/>
    <w:rsid w:val="0015403F"/>
    <w:rsid w:val="00154623"/>
    <w:rsid w:val="001550D9"/>
    <w:rsid w:val="00155999"/>
    <w:rsid w:val="00155F8A"/>
    <w:rsid w:val="0015716C"/>
    <w:rsid w:val="001578B1"/>
    <w:rsid w:val="00157DB6"/>
    <w:rsid w:val="00160554"/>
    <w:rsid w:val="00160BF6"/>
    <w:rsid w:val="00160C9D"/>
    <w:rsid w:val="00160EA3"/>
    <w:rsid w:val="00161573"/>
    <w:rsid w:val="00161D87"/>
    <w:rsid w:val="00161E66"/>
    <w:rsid w:val="00163248"/>
    <w:rsid w:val="0016324B"/>
    <w:rsid w:val="001633AB"/>
    <w:rsid w:val="00163787"/>
    <w:rsid w:val="0016479C"/>
    <w:rsid w:val="0016480B"/>
    <w:rsid w:val="0016489A"/>
    <w:rsid w:val="00165482"/>
    <w:rsid w:val="00165766"/>
    <w:rsid w:val="001657B0"/>
    <w:rsid w:val="0016654A"/>
    <w:rsid w:val="00166802"/>
    <w:rsid w:val="00166D09"/>
    <w:rsid w:val="00166FDC"/>
    <w:rsid w:val="00167358"/>
    <w:rsid w:val="0016769C"/>
    <w:rsid w:val="00167A68"/>
    <w:rsid w:val="00170709"/>
    <w:rsid w:val="00171CE0"/>
    <w:rsid w:val="00171EEE"/>
    <w:rsid w:val="00171FD6"/>
    <w:rsid w:val="00172422"/>
    <w:rsid w:val="00173245"/>
    <w:rsid w:val="00173825"/>
    <w:rsid w:val="0017390A"/>
    <w:rsid w:val="00173946"/>
    <w:rsid w:val="00173FD1"/>
    <w:rsid w:val="001750F4"/>
    <w:rsid w:val="00175D84"/>
    <w:rsid w:val="00177533"/>
    <w:rsid w:val="0017774C"/>
    <w:rsid w:val="00177847"/>
    <w:rsid w:val="0017788D"/>
    <w:rsid w:val="00177A38"/>
    <w:rsid w:val="00177B6B"/>
    <w:rsid w:val="00180D85"/>
    <w:rsid w:val="00180FD5"/>
    <w:rsid w:val="00181B03"/>
    <w:rsid w:val="001822E2"/>
    <w:rsid w:val="0018310B"/>
    <w:rsid w:val="00183703"/>
    <w:rsid w:val="00184119"/>
    <w:rsid w:val="00184E53"/>
    <w:rsid w:val="00184EF7"/>
    <w:rsid w:val="00185142"/>
    <w:rsid w:val="0018575B"/>
    <w:rsid w:val="00186481"/>
    <w:rsid w:val="00186784"/>
    <w:rsid w:val="001869FE"/>
    <w:rsid w:val="00186B5E"/>
    <w:rsid w:val="00187140"/>
    <w:rsid w:val="00187452"/>
    <w:rsid w:val="0018745B"/>
    <w:rsid w:val="00187581"/>
    <w:rsid w:val="00187A65"/>
    <w:rsid w:val="00190545"/>
    <w:rsid w:val="0019057B"/>
    <w:rsid w:val="00190A62"/>
    <w:rsid w:val="001912CA"/>
    <w:rsid w:val="00191BA9"/>
    <w:rsid w:val="00191D99"/>
    <w:rsid w:val="00192366"/>
    <w:rsid w:val="00192722"/>
    <w:rsid w:val="00192DD6"/>
    <w:rsid w:val="00193142"/>
    <w:rsid w:val="0019349A"/>
    <w:rsid w:val="00194104"/>
    <w:rsid w:val="001941D6"/>
    <w:rsid w:val="00194323"/>
    <w:rsid w:val="00194997"/>
    <w:rsid w:val="00195D73"/>
    <w:rsid w:val="00196897"/>
    <w:rsid w:val="00197347"/>
    <w:rsid w:val="0019756F"/>
    <w:rsid w:val="00197C0A"/>
    <w:rsid w:val="001A131B"/>
    <w:rsid w:val="001A149E"/>
    <w:rsid w:val="001A19EF"/>
    <w:rsid w:val="001A1B49"/>
    <w:rsid w:val="001A2491"/>
    <w:rsid w:val="001A2CCB"/>
    <w:rsid w:val="001A32F2"/>
    <w:rsid w:val="001A3435"/>
    <w:rsid w:val="001A42F2"/>
    <w:rsid w:val="001A468C"/>
    <w:rsid w:val="001A6509"/>
    <w:rsid w:val="001A6B8D"/>
    <w:rsid w:val="001A7188"/>
    <w:rsid w:val="001B14D8"/>
    <w:rsid w:val="001B1AA0"/>
    <w:rsid w:val="001B1F9F"/>
    <w:rsid w:val="001B21D7"/>
    <w:rsid w:val="001B2AC2"/>
    <w:rsid w:val="001B2CB8"/>
    <w:rsid w:val="001B494E"/>
    <w:rsid w:val="001B4AD0"/>
    <w:rsid w:val="001B4DD1"/>
    <w:rsid w:val="001B5435"/>
    <w:rsid w:val="001B5EB2"/>
    <w:rsid w:val="001B629D"/>
    <w:rsid w:val="001B62F0"/>
    <w:rsid w:val="001B63E1"/>
    <w:rsid w:val="001B6425"/>
    <w:rsid w:val="001B6854"/>
    <w:rsid w:val="001B7118"/>
    <w:rsid w:val="001B7424"/>
    <w:rsid w:val="001B776D"/>
    <w:rsid w:val="001B77F3"/>
    <w:rsid w:val="001B7FF1"/>
    <w:rsid w:val="001C1338"/>
    <w:rsid w:val="001C1B86"/>
    <w:rsid w:val="001C1C22"/>
    <w:rsid w:val="001C245F"/>
    <w:rsid w:val="001C2EC8"/>
    <w:rsid w:val="001C38B3"/>
    <w:rsid w:val="001C43F3"/>
    <w:rsid w:val="001C4896"/>
    <w:rsid w:val="001C4BD5"/>
    <w:rsid w:val="001C5A83"/>
    <w:rsid w:val="001C5B9D"/>
    <w:rsid w:val="001C5F66"/>
    <w:rsid w:val="001C688B"/>
    <w:rsid w:val="001C6A8C"/>
    <w:rsid w:val="001C70FD"/>
    <w:rsid w:val="001C76B8"/>
    <w:rsid w:val="001C7EE6"/>
    <w:rsid w:val="001D09C3"/>
    <w:rsid w:val="001D1107"/>
    <w:rsid w:val="001D17EE"/>
    <w:rsid w:val="001D181F"/>
    <w:rsid w:val="001D1B0E"/>
    <w:rsid w:val="001D1E66"/>
    <w:rsid w:val="001D1F83"/>
    <w:rsid w:val="001D216A"/>
    <w:rsid w:val="001D2F79"/>
    <w:rsid w:val="001D3441"/>
    <w:rsid w:val="001D3566"/>
    <w:rsid w:val="001D3D67"/>
    <w:rsid w:val="001D3EA5"/>
    <w:rsid w:val="001D3F15"/>
    <w:rsid w:val="001D3F55"/>
    <w:rsid w:val="001D4219"/>
    <w:rsid w:val="001D4468"/>
    <w:rsid w:val="001D480A"/>
    <w:rsid w:val="001D4940"/>
    <w:rsid w:val="001D6317"/>
    <w:rsid w:val="001D6831"/>
    <w:rsid w:val="001D6998"/>
    <w:rsid w:val="001D6C7E"/>
    <w:rsid w:val="001D7656"/>
    <w:rsid w:val="001D7AE2"/>
    <w:rsid w:val="001D7AE7"/>
    <w:rsid w:val="001E0203"/>
    <w:rsid w:val="001E05B1"/>
    <w:rsid w:val="001E0A2C"/>
    <w:rsid w:val="001E10C2"/>
    <w:rsid w:val="001E1B61"/>
    <w:rsid w:val="001E1D21"/>
    <w:rsid w:val="001E2112"/>
    <w:rsid w:val="001E229C"/>
    <w:rsid w:val="001E232D"/>
    <w:rsid w:val="001E2434"/>
    <w:rsid w:val="001E3C2E"/>
    <w:rsid w:val="001E410D"/>
    <w:rsid w:val="001E430F"/>
    <w:rsid w:val="001E44E5"/>
    <w:rsid w:val="001E4DDF"/>
    <w:rsid w:val="001E4FE3"/>
    <w:rsid w:val="001E510C"/>
    <w:rsid w:val="001E57C1"/>
    <w:rsid w:val="001E651C"/>
    <w:rsid w:val="001E6933"/>
    <w:rsid w:val="001E6CC1"/>
    <w:rsid w:val="001E7B25"/>
    <w:rsid w:val="001F0419"/>
    <w:rsid w:val="001F0A0F"/>
    <w:rsid w:val="001F0ABE"/>
    <w:rsid w:val="001F0D1F"/>
    <w:rsid w:val="001F1311"/>
    <w:rsid w:val="001F2FDB"/>
    <w:rsid w:val="001F3365"/>
    <w:rsid w:val="001F3783"/>
    <w:rsid w:val="001F4069"/>
    <w:rsid w:val="001F4079"/>
    <w:rsid w:val="001F467A"/>
    <w:rsid w:val="001F4B0F"/>
    <w:rsid w:val="001F4D24"/>
    <w:rsid w:val="001F5D58"/>
    <w:rsid w:val="001F6483"/>
    <w:rsid w:val="001F67FA"/>
    <w:rsid w:val="001F69B5"/>
    <w:rsid w:val="001F6C9F"/>
    <w:rsid w:val="001F7A64"/>
    <w:rsid w:val="001F7AB0"/>
    <w:rsid w:val="001F7FA9"/>
    <w:rsid w:val="002001A9"/>
    <w:rsid w:val="00200411"/>
    <w:rsid w:val="00200419"/>
    <w:rsid w:val="00200514"/>
    <w:rsid w:val="0020140A"/>
    <w:rsid w:val="00201783"/>
    <w:rsid w:val="00201B80"/>
    <w:rsid w:val="002027CE"/>
    <w:rsid w:val="00203A97"/>
    <w:rsid w:val="00203E3C"/>
    <w:rsid w:val="00204032"/>
    <w:rsid w:val="00204518"/>
    <w:rsid w:val="00204A3B"/>
    <w:rsid w:val="00204CC6"/>
    <w:rsid w:val="00204E84"/>
    <w:rsid w:val="0020526F"/>
    <w:rsid w:val="00205A31"/>
    <w:rsid w:val="00206DAF"/>
    <w:rsid w:val="00207327"/>
    <w:rsid w:val="00207F15"/>
    <w:rsid w:val="00210229"/>
    <w:rsid w:val="0021036A"/>
    <w:rsid w:val="00212066"/>
    <w:rsid w:val="002120ED"/>
    <w:rsid w:val="00213358"/>
    <w:rsid w:val="002136D4"/>
    <w:rsid w:val="00213DE7"/>
    <w:rsid w:val="00213E33"/>
    <w:rsid w:val="00214D5C"/>
    <w:rsid w:val="00216C0E"/>
    <w:rsid w:val="00216D25"/>
    <w:rsid w:val="00216F27"/>
    <w:rsid w:val="00217701"/>
    <w:rsid w:val="00217B78"/>
    <w:rsid w:val="00220429"/>
    <w:rsid w:val="00220F8C"/>
    <w:rsid w:val="0022153B"/>
    <w:rsid w:val="0022181B"/>
    <w:rsid w:val="00221ADE"/>
    <w:rsid w:val="00221EC0"/>
    <w:rsid w:val="00222232"/>
    <w:rsid w:val="002222B9"/>
    <w:rsid w:val="00222C17"/>
    <w:rsid w:val="0022318F"/>
    <w:rsid w:val="00223650"/>
    <w:rsid w:val="0022367B"/>
    <w:rsid w:val="00223798"/>
    <w:rsid w:val="00223C57"/>
    <w:rsid w:val="00223C6E"/>
    <w:rsid w:val="00224299"/>
    <w:rsid w:val="00224C6B"/>
    <w:rsid w:val="00224C92"/>
    <w:rsid w:val="0022535F"/>
    <w:rsid w:val="002255B4"/>
    <w:rsid w:val="00225B7D"/>
    <w:rsid w:val="002261FE"/>
    <w:rsid w:val="00226714"/>
    <w:rsid w:val="00226917"/>
    <w:rsid w:val="00226E1D"/>
    <w:rsid w:val="002275E9"/>
    <w:rsid w:val="00227B20"/>
    <w:rsid w:val="00227C5A"/>
    <w:rsid w:val="00227F3D"/>
    <w:rsid w:val="002303F0"/>
    <w:rsid w:val="00230CD5"/>
    <w:rsid w:val="00231AE3"/>
    <w:rsid w:val="00232026"/>
    <w:rsid w:val="002323F9"/>
    <w:rsid w:val="00232630"/>
    <w:rsid w:val="00232BCD"/>
    <w:rsid w:val="00233030"/>
    <w:rsid w:val="002330AA"/>
    <w:rsid w:val="002330BC"/>
    <w:rsid w:val="00233BFF"/>
    <w:rsid w:val="00234DCA"/>
    <w:rsid w:val="00234F5C"/>
    <w:rsid w:val="00235215"/>
    <w:rsid w:val="0023659D"/>
    <w:rsid w:val="00236C21"/>
    <w:rsid w:val="00237719"/>
    <w:rsid w:val="00237B03"/>
    <w:rsid w:val="0024064F"/>
    <w:rsid w:val="00240AE2"/>
    <w:rsid w:val="00240DD2"/>
    <w:rsid w:val="00241882"/>
    <w:rsid w:val="00241DF8"/>
    <w:rsid w:val="00241E32"/>
    <w:rsid w:val="00241F2F"/>
    <w:rsid w:val="00241FB1"/>
    <w:rsid w:val="00242458"/>
    <w:rsid w:val="0024292C"/>
    <w:rsid w:val="00242C58"/>
    <w:rsid w:val="00243434"/>
    <w:rsid w:val="00243E25"/>
    <w:rsid w:val="0024458A"/>
    <w:rsid w:val="00245074"/>
    <w:rsid w:val="00245188"/>
    <w:rsid w:val="002459F1"/>
    <w:rsid w:val="00245A8D"/>
    <w:rsid w:val="002462ED"/>
    <w:rsid w:val="0024653C"/>
    <w:rsid w:val="00246AEF"/>
    <w:rsid w:val="00246B27"/>
    <w:rsid w:val="0024713D"/>
    <w:rsid w:val="00247CCB"/>
    <w:rsid w:val="00247D3F"/>
    <w:rsid w:val="002509A5"/>
    <w:rsid w:val="00250FBF"/>
    <w:rsid w:val="00252922"/>
    <w:rsid w:val="00253B7F"/>
    <w:rsid w:val="0025404B"/>
    <w:rsid w:val="00254301"/>
    <w:rsid w:val="00254794"/>
    <w:rsid w:val="00254999"/>
    <w:rsid w:val="00254A62"/>
    <w:rsid w:val="00254F7B"/>
    <w:rsid w:val="002553C3"/>
    <w:rsid w:val="00255C51"/>
    <w:rsid w:val="00256018"/>
    <w:rsid w:val="00256310"/>
    <w:rsid w:val="00256994"/>
    <w:rsid w:val="00256C8F"/>
    <w:rsid w:val="00257533"/>
    <w:rsid w:val="002575D1"/>
    <w:rsid w:val="00257A6C"/>
    <w:rsid w:val="002614AF"/>
    <w:rsid w:val="00261D44"/>
    <w:rsid w:val="0026265F"/>
    <w:rsid w:val="002626DD"/>
    <w:rsid w:val="0026286B"/>
    <w:rsid w:val="002634C2"/>
    <w:rsid w:val="00263D6B"/>
    <w:rsid w:val="00263FAB"/>
    <w:rsid w:val="002640DA"/>
    <w:rsid w:val="00264302"/>
    <w:rsid w:val="002644E5"/>
    <w:rsid w:val="0026501B"/>
    <w:rsid w:val="0026512D"/>
    <w:rsid w:val="00265215"/>
    <w:rsid w:val="00265636"/>
    <w:rsid w:val="002659F0"/>
    <w:rsid w:val="00265D7B"/>
    <w:rsid w:val="00265F5C"/>
    <w:rsid w:val="00266885"/>
    <w:rsid w:val="00266ECC"/>
    <w:rsid w:val="0026720D"/>
    <w:rsid w:val="00267B37"/>
    <w:rsid w:val="00270970"/>
    <w:rsid w:val="00270D28"/>
    <w:rsid w:val="00271041"/>
    <w:rsid w:val="0027196B"/>
    <w:rsid w:val="0027377A"/>
    <w:rsid w:val="00273E8E"/>
    <w:rsid w:val="00274307"/>
    <w:rsid w:val="0027467A"/>
    <w:rsid w:val="00275CBD"/>
    <w:rsid w:val="002765B8"/>
    <w:rsid w:val="002765BB"/>
    <w:rsid w:val="00276941"/>
    <w:rsid w:val="00276EA0"/>
    <w:rsid w:val="00277321"/>
    <w:rsid w:val="00277571"/>
    <w:rsid w:val="002777E8"/>
    <w:rsid w:val="00277BFC"/>
    <w:rsid w:val="002807AE"/>
    <w:rsid w:val="00280D67"/>
    <w:rsid w:val="00281620"/>
    <w:rsid w:val="002819D5"/>
    <w:rsid w:val="00281A31"/>
    <w:rsid w:val="00281D41"/>
    <w:rsid w:val="00281F0C"/>
    <w:rsid w:val="002820EF"/>
    <w:rsid w:val="002823C8"/>
    <w:rsid w:val="00282B2F"/>
    <w:rsid w:val="00282C8F"/>
    <w:rsid w:val="00282E9F"/>
    <w:rsid w:val="00283001"/>
    <w:rsid w:val="00283556"/>
    <w:rsid w:val="002842D3"/>
    <w:rsid w:val="00284EC3"/>
    <w:rsid w:val="00284EE2"/>
    <w:rsid w:val="00285132"/>
    <w:rsid w:val="002855B6"/>
    <w:rsid w:val="0028642C"/>
    <w:rsid w:val="00286770"/>
    <w:rsid w:val="00286BC9"/>
    <w:rsid w:val="00286BDE"/>
    <w:rsid w:val="00286FA9"/>
    <w:rsid w:val="0028769E"/>
    <w:rsid w:val="0028775D"/>
    <w:rsid w:val="00290036"/>
    <w:rsid w:val="002901C2"/>
    <w:rsid w:val="00290F29"/>
    <w:rsid w:val="002911F9"/>
    <w:rsid w:val="0029159C"/>
    <w:rsid w:val="002928AD"/>
    <w:rsid w:val="00292C7E"/>
    <w:rsid w:val="00293021"/>
    <w:rsid w:val="00293416"/>
    <w:rsid w:val="002937CA"/>
    <w:rsid w:val="0029405E"/>
    <w:rsid w:val="00295BF1"/>
    <w:rsid w:val="00295F0B"/>
    <w:rsid w:val="00296046"/>
    <w:rsid w:val="0029662B"/>
    <w:rsid w:val="00296972"/>
    <w:rsid w:val="00296C4B"/>
    <w:rsid w:val="00296DA5"/>
    <w:rsid w:val="002975D4"/>
    <w:rsid w:val="00297F28"/>
    <w:rsid w:val="002A0773"/>
    <w:rsid w:val="002A0BEB"/>
    <w:rsid w:val="002A10B2"/>
    <w:rsid w:val="002A16AC"/>
    <w:rsid w:val="002A1B81"/>
    <w:rsid w:val="002A1C2B"/>
    <w:rsid w:val="002A3120"/>
    <w:rsid w:val="002A340C"/>
    <w:rsid w:val="002A443D"/>
    <w:rsid w:val="002A4564"/>
    <w:rsid w:val="002A517E"/>
    <w:rsid w:val="002A558A"/>
    <w:rsid w:val="002A61F4"/>
    <w:rsid w:val="002A6568"/>
    <w:rsid w:val="002A684E"/>
    <w:rsid w:val="002A6D44"/>
    <w:rsid w:val="002A71A3"/>
    <w:rsid w:val="002A74AB"/>
    <w:rsid w:val="002A7751"/>
    <w:rsid w:val="002A7962"/>
    <w:rsid w:val="002A7DFE"/>
    <w:rsid w:val="002B05E2"/>
    <w:rsid w:val="002B06AE"/>
    <w:rsid w:val="002B06B6"/>
    <w:rsid w:val="002B0C1A"/>
    <w:rsid w:val="002B0DA1"/>
    <w:rsid w:val="002B1860"/>
    <w:rsid w:val="002B3009"/>
    <w:rsid w:val="002B3124"/>
    <w:rsid w:val="002B32CF"/>
    <w:rsid w:val="002B35DE"/>
    <w:rsid w:val="002B3724"/>
    <w:rsid w:val="002B3A23"/>
    <w:rsid w:val="002B3B18"/>
    <w:rsid w:val="002B4915"/>
    <w:rsid w:val="002B4CF9"/>
    <w:rsid w:val="002B4D07"/>
    <w:rsid w:val="002B6737"/>
    <w:rsid w:val="002B6CD3"/>
    <w:rsid w:val="002B7736"/>
    <w:rsid w:val="002B7C83"/>
    <w:rsid w:val="002C03E9"/>
    <w:rsid w:val="002C0461"/>
    <w:rsid w:val="002C08C9"/>
    <w:rsid w:val="002C1F65"/>
    <w:rsid w:val="002C26C9"/>
    <w:rsid w:val="002C2BD5"/>
    <w:rsid w:val="002C2C51"/>
    <w:rsid w:val="002C2EEC"/>
    <w:rsid w:val="002C36AE"/>
    <w:rsid w:val="002C375E"/>
    <w:rsid w:val="002C3870"/>
    <w:rsid w:val="002C56B1"/>
    <w:rsid w:val="002C5AAD"/>
    <w:rsid w:val="002C5E57"/>
    <w:rsid w:val="002C6013"/>
    <w:rsid w:val="002C6BA3"/>
    <w:rsid w:val="002C7324"/>
    <w:rsid w:val="002C74FB"/>
    <w:rsid w:val="002C7976"/>
    <w:rsid w:val="002C7DC8"/>
    <w:rsid w:val="002D0E67"/>
    <w:rsid w:val="002D133E"/>
    <w:rsid w:val="002D1944"/>
    <w:rsid w:val="002D23F4"/>
    <w:rsid w:val="002D2809"/>
    <w:rsid w:val="002D33B5"/>
    <w:rsid w:val="002D33FF"/>
    <w:rsid w:val="002D3640"/>
    <w:rsid w:val="002D375C"/>
    <w:rsid w:val="002D3DDF"/>
    <w:rsid w:val="002D4050"/>
    <w:rsid w:val="002D40A0"/>
    <w:rsid w:val="002D4AB1"/>
    <w:rsid w:val="002D5672"/>
    <w:rsid w:val="002D56AE"/>
    <w:rsid w:val="002D573C"/>
    <w:rsid w:val="002D59A2"/>
    <w:rsid w:val="002D5E34"/>
    <w:rsid w:val="002D6A97"/>
    <w:rsid w:val="002D7878"/>
    <w:rsid w:val="002D7AA4"/>
    <w:rsid w:val="002D7D32"/>
    <w:rsid w:val="002E07BE"/>
    <w:rsid w:val="002E10D9"/>
    <w:rsid w:val="002E1519"/>
    <w:rsid w:val="002E1C67"/>
    <w:rsid w:val="002E1F6B"/>
    <w:rsid w:val="002E217E"/>
    <w:rsid w:val="002E24D4"/>
    <w:rsid w:val="002E2802"/>
    <w:rsid w:val="002E3139"/>
    <w:rsid w:val="002E3420"/>
    <w:rsid w:val="002E36ED"/>
    <w:rsid w:val="002E3B38"/>
    <w:rsid w:val="002E4191"/>
    <w:rsid w:val="002E4203"/>
    <w:rsid w:val="002E4324"/>
    <w:rsid w:val="002E43BE"/>
    <w:rsid w:val="002E559F"/>
    <w:rsid w:val="002E5DF3"/>
    <w:rsid w:val="002E6019"/>
    <w:rsid w:val="002E61D4"/>
    <w:rsid w:val="002E7303"/>
    <w:rsid w:val="002E7987"/>
    <w:rsid w:val="002E7B4E"/>
    <w:rsid w:val="002E7F67"/>
    <w:rsid w:val="002F007D"/>
    <w:rsid w:val="002F0436"/>
    <w:rsid w:val="002F064C"/>
    <w:rsid w:val="002F1473"/>
    <w:rsid w:val="002F14D8"/>
    <w:rsid w:val="002F19D2"/>
    <w:rsid w:val="002F30D9"/>
    <w:rsid w:val="002F31E4"/>
    <w:rsid w:val="002F32B1"/>
    <w:rsid w:val="002F3F01"/>
    <w:rsid w:val="002F405F"/>
    <w:rsid w:val="002F4290"/>
    <w:rsid w:val="002F42D2"/>
    <w:rsid w:val="002F4AB3"/>
    <w:rsid w:val="002F4B5C"/>
    <w:rsid w:val="002F5A53"/>
    <w:rsid w:val="002F5BD3"/>
    <w:rsid w:val="002F5C51"/>
    <w:rsid w:val="002F65E1"/>
    <w:rsid w:val="002F787A"/>
    <w:rsid w:val="002F7A3C"/>
    <w:rsid w:val="00300978"/>
    <w:rsid w:val="00300CC7"/>
    <w:rsid w:val="00300F06"/>
    <w:rsid w:val="0030129D"/>
    <w:rsid w:val="003018ED"/>
    <w:rsid w:val="00301B6A"/>
    <w:rsid w:val="00301E8D"/>
    <w:rsid w:val="00302315"/>
    <w:rsid w:val="00302361"/>
    <w:rsid w:val="00303650"/>
    <w:rsid w:val="00303897"/>
    <w:rsid w:val="003045D2"/>
    <w:rsid w:val="00304FEF"/>
    <w:rsid w:val="00305C80"/>
    <w:rsid w:val="00305FF4"/>
    <w:rsid w:val="00306F3E"/>
    <w:rsid w:val="00307E51"/>
    <w:rsid w:val="00310AE2"/>
    <w:rsid w:val="00310DCA"/>
    <w:rsid w:val="003113A5"/>
    <w:rsid w:val="00311568"/>
    <w:rsid w:val="0031156F"/>
    <w:rsid w:val="00311971"/>
    <w:rsid w:val="003119CA"/>
    <w:rsid w:val="0031303D"/>
    <w:rsid w:val="003140C1"/>
    <w:rsid w:val="00314967"/>
    <w:rsid w:val="00314F15"/>
    <w:rsid w:val="0031526A"/>
    <w:rsid w:val="0031551C"/>
    <w:rsid w:val="00315760"/>
    <w:rsid w:val="0031586B"/>
    <w:rsid w:val="00315913"/>
    <w:rsid w:val="00315DC0"/>
    <w:rsid w:val="00316B57"/>
    <w:rsid w:val="00317AF3"/>
    <w:rsid w:val="003203C4"/>
    <w:rsid w:val="00320881"/>
    <w:rsid w:val="00321854"/>
    <w:rsid w:val="00322240"/>
    <w:rsid w:val="00322433"/>
    <w:rsid w:val="00322BB3"/>
    <w:rsid w:val="00323321"/>
    <w:rsid w:val="00323C60"/>
    <w:rsid w:val="0032429F"/>
    <w:rsid w:val="00324EEC"/>
    <w:rsid w:val="00325492"/>
    <w:rsid w:val="003257BD"/>
    <w:rsid w:val="003258BA"/>
    <w:rsid w:val="00325F8D"/>
    <w:rsid w:val="003264F3"/>
    <w:rsid w:val="0032670F"/>
    <w:rsid w:val="0032678B"/>
    <w:rsid w:val="0032697A"/>
    <w:rsid w:val="00326C9D"/>
    <w:rsid w:val="003270DE"/>
    <w:rsid w:val="00330779"/>
    <w:rsid w:val="0033093F"/>
    <w:rsid w:val="00330A61"/>
    <w:rsid w:val="003315DB"/>
    <w:rsid w:val="00331A81"/>
    <w:rsid w:val="00332289"/>
    <w:rsid w:val="00332955"/>
    <w:rsid w:val="003329E8"/>
    <w:rsid w:val="00332A7B"/>
    <w:rsid w:val="00333C39"/>
    <w:rsid w:val="00334267"/>
    <w:rsid w:val="003345EB"/>
    <w:rsid w:val="00334885"/>
    <w:rsid w:val="00334A02"/>
    <w:rsid w:val="00334BBE"/>
    <w:rsid w:val="003355CF"/>
    <w:rsid w:val="00335675"/>
    <w:rsid w:val="00335708"/>
    <w:rsid w:val="0033596B"/>
    <w:rsid w:val="00335C76"/>
    <w:rsid w:val="00335D5B"/>
    <w:rsid w:val="003365A5"/>
    <w:rsid w:val="003373E6"/>
    <w:rsid w:val="003375CD"/>
    <w:rsid w:val="00337B30"/>
    <w:rsid w:val="00340013"/>
    <w:rsid w:val="00340135"/>
    <w:rsid w:val="00340AB0"/>
    <w:rsid w:val="00340B9D"/>
    <w:rsid w:val="00341CEF"/>
    <w:rsid w:val="0034205D"/>
    <w:rsid w:val="003429D1"/>
    <w:rsid w:val="00342BB1"/>
    <w:rsid w:val="00342E8F"/>
    <w:rsid w:val="00342F69"/>
    <w:rsid w:val="00343084"/>
    <w:rsid w:val="003438B2"/>
    <w:rsid w:val="003449F3"/>
    <w:rsid w:val="00345750"/>
    <w:rsid w:val="00346207"/>
    <w:rsid w:val="003474FD"/>
    <w:rsid w:val="00347D15"/>
    <w:rsid w:val="0035005A"/>
    <w:rsid w:val="003507B0"/>
    <w:rsid w:val="00350B49"/>
    <w:rsid w:val="003519EC"/>
    <w:rsid w:val="00351A20"/>
    <w:rsid w:val="00351E21"/>
    <w:rsid w:val="0035276C"/>
    <w:rsid w:val="003529A1"/>
    <w:rsid w:val="00352B08"/>
    <w:rsid w:val="00353383"/>
    <w:rsid w:val="00353EAD"/>
    <w:rsid w:val="0035461D"/>
    <w:rsid w:val="00354D40"/>
    <w:rsid w:val="00355B27"/>
    <w:rsid w:val="00355ED4"/>
    <w:rsid w:val="00356858"/>
    <w:rsid w:val="0035696E"/>
    <w:rsid w:val="00356B13"/>
    <w:rsid w:val="00356B97"/>
    <w:rsid w:val="003576E7"/>
    <w:rsid w:val="00357B72"/>
    <w:rsid w:val="00357C3D"/>
    <w:rsid w:val="00357C4C"/>
    <w:rsid w:val="0036012F"/>
    <w:rsid w:val="003607A3"/>
    <w:rsid w:val="00360B98"/>
    <w:rsid w:val="00360F4B"/>
    <w:rsid w:val="00361C68"/>
    <w:rsid w:val="00361E4B"/>
    <w:rsid w:val="0036206F"/>
    <w:rsid w:val="00362389"/>
    <w:rsid w:val="003623B4"/>
    <w:rsid w:val="00363028"/>
    <w:rsid w:val="00363654"/>
    <w:rsid w:val="00363DFE"/>
    <w:rsid w:val="003643D5"/>
    <w:rsid w:val="00364981"/>
    <w:rsid w:val="003650D1"/>
    <w:rsid w:val="003653DE"/>
    <w:rsid w:val="0036594B"/>
    <w:rsid w:val="00365D02"/>
    <w:rsid w:val="00365F20"/>
    <w:rsid w:val="003665EF"/>
    <w:rsid w:val="0036662F"/>
    <w:rsid w:val="0036745E"/>
    <w:rsid w:val="00367D73"/>
    <w:rsid w:val="003715F9"/>
    <w:rsid w:val="00371BEB"/>
    <w:rsid w:val="00371F76"/>
    <w:rsid w:val="003720D0"/>
    <w:rsid w:val="0037236C"/>
    <w:rsid w:val="00372D01"/>
    <w:rsid w:val="00372D65"/>
    <w:rsid w:val="00373272"/>
    <w:rsid w:val="00373472"/>
    <w:rsid w:val="003734EC"/>
    <w:rsid w:val="00373691"/>
    <w:rsid w:val="00374BC1"/>
    <w:rsid w:val="003750F2"/>
    <w:rsid w:val="0037572B"/>
    <w:rsid w:val="003759F7"/>
    <w:rsid w:val="003764D6"/>
    <w:rsid w:val="00376C98"/>
    <w:rsid w:val="003770FE"/>
    <w:rsid w:val="0037785F"/>
    <w:rsid w:val="00377A7A"/>
    <w:rsid w:val="00382206"/>
    <w:rsid w:val="003823C3"/>
    <w:rsid w:val="00382522"/>
    <w:rsid w:val="0038457F"/>
    <w:rsid w:val="00384A75"/>
    <w:rsid w:val="00384CF9"/>
    <w:rsid w:val="00384E81"/>
    <w:rsid w:val="00385D9E"/>
    <w:rsid w:val="0038625B"/>
    <w:rsid w:val="00386974"/>
    <w:rsid w:val="003869A7"/>
    <w:rsid w:val="003871A5"/>
    <w:rsid w:val="003874F3"/>
    <w:rsid w:val="00387AAF"/>
    <w:rsid w:val="00387F2F"/>
    <w:rsid w:val="00390566"/>
    <w:rsid w:val="003909C0"/>
    <w:rsid w:val="00390FC5"/>
    <w:rsid w:val="003911A7"/>
    <w:rsid w:val="003913E3"/>
    <w:rsid w:val="00391C96"/>
    <w:rsid w:val="00391CD7"/>
    <w:rsid w:val="00391D7F"/>
    <w:rsid w:val="003920F8"/>
    <w:rsid w:val="00392289"/>
    <w:rsid w:val="003951F2"/>
    <w:rsid w:val="00395B79"/>
    <w:rsid w:val="003963F1"/>
    <w:rsid w:val="00396501"/>
    <w:rsid w:val="003965E8"/>
    <w:rsid w:val="00396C4D"/>
    <w:rsid w:val="00397284"/>
    <w:rsid w:val="003973FD"/>
    <w:rsid w:val="0039745E"/>
    <w:rsid w:val="0039758B"/>
    <w:rsid w:val="0039767D"/>
    <w:rsid w:val="00397A02"/>
    <w:rsid w:val="00397CC4"/>
    <w:rsid w:val="003A0A9F"/>
    <w:rsid w:val="003A0B10"/>
    <w:rsid w:val="003A1A22"/>
    <w:rsid w:val="003A1FA4"/>
    <w:rsid w:val="003A2090"/>
    <w:rsid w:val="003A2A70"/>
    <w:rsid w:val="003A3454"/>
    <w:rsid w:val="003A353E"/>
    <w:rsid w:val="003A3683"/>
    <w:rsid w:val="003A36D9"/>
    <w:rsid w:val="003A4D95"/>
    <w:rsid w:val="003A4F61"/>
    <w:rsid w:val="003A534E"/>
    <w:rsid w:val="003A5AE8"/>
    <w:rsid w:val="003A60E0"/>
    <w:rsid w:val="003A66A9"/>
    <w:rsid w:val="003A66DA"/>
    <w:rsid w:val="003A6C4F"/>
    <w:rsid w:val="003A6FA2"/>
    <w:rsid w:val="003A731D"/>
    <w:rsid w:val="003A7396"/>
    <w:rsid w:val="003A751B"/>
    <w:rsid w:val="003A7B3D"/>
    <w:rsid w:val="003B066C"/>
    <w:rsid w:val="003B06C6"/>
    <w:rsid w:val="003B15CF"/>
    <w:rsid w:val="003B1773"/>
    <w:rsid w:val="003B198B"/>
    <w:rsid w:val="003B1B04"/>
    <w:rsid w:val="003B1DF0"/>
    <w:rsid w:val="003B226E"/>
    <w:rsid w:val="003B2439"/>
    <w:rsid w:val="003B26AD"/>
    <w:rsid w:val="003B2EE6"/>
    <w:rsid w:val="003B5936"/>
    <w:rsid w:val="003B5E47"/>
    <w:rsid w:val="003B5EBB"/>
    <w:rsid w:val="003B6837"/>
    <w:rsid w:val="003B6EDE"/>
    <w:rsid w:val="003B6EE4"/>
    <w:rsid w:val="003B7EC9"/>
    <w:rsid w:val="003C140C"/>
    <w:rsid w:val="003C178F"/>
    <w:rsid w:val="003C25C5"/>
    <w:rsid w:val="003C2A3C"/>
    <w:rsid w:val="003C4112"/>
    <w:rsid w:val="003C5143"/>
    <w:rsid w:val="003C56B6"/>
    <w:rsid w:val="003C5904"/>
    <w:rsid w:val="003C5FAD"/>
    <w:rsid w:val="003C6EBE"/>
    <w:rsid w:val="003C7D29"/>
    <w:rsid w:val="003D0A15"/>
    <w:rsid w:val="003D0BB3"/>
    <w:rsid w:val="003D0EAA"/>
    <w:rsid w:val="003D0F82"/>
    <w:rsid w:val="003D172B"/>
    <w:rsid w:val="003D1816"/>
    <w:rsid w:val="003D2A09"/>
    <w:rsid w:val="003D2BDE"/>
    <w:rsid w:val="003D3078"/>
    <w:rsid w:val="003D338C"/>
    <w:rsid w:val="003D3540"/>
    <w:rsid w:val="003D35DA"/>
    <w:rsid w:val="003D36DC"/>
    <w:rsid w:val="003D3764"/>
    <w:rsid w:val="003D3D36"/>
    <w:rsid w:val="003D3FCC"/>
    <w:rsid w:val="003D4FB5"/>
    <w:rsid w:val="003D5EAC"/>
    <w:rsid w:val="003D67C3"/>
    <w:rsid w:val="003D7A57"/>
    <w:rsid w:val="003D7ADB"/>
    <w:rsid w:val="003D7E16"/>
    <w:rsid w:val="003E043C"/>
    <w:rsid w:val="003E0600"/>
    <w:rsid w:val="003E0706"/>
    <w:rsid w:val="003E0844"/>
    <w:rsid w:val="003E0917"/>
    <w:rsid w:val="003E1373"/>
    <w:rsid w:val="003E15C5"/>
    <w:rsid w:val="003E1950"/>
    <w:rsid w:val="003E1DAB"/>
    <w:rsid w:val="003E1E40"/>
    <w:rsid w:val="003E2380"/>
    <w:rsid w:val="003E23B3"/>
    <w:rsid w:val="003E2661"/>
    <w:rsid w:val="003E2A99"/>
    <w:rsid w:val="003E48EC"/>
    <w:rsid w:val="003E49C3"/>
    <w:rsid w:val="003E4A78"/>
    <w:rsid w:val="003E5471"/>
    <w:rsid w:val="003E57BA"/>
    <w:rsid w:val="003E5E04"/>
    <w:rsid w:val="003E6C38"/>
    <w:rsid w:val="003E7F23"/>
    <w:rsid w:val="003E7F8F"/>
    <w:rsid w:val="003F0456"/>
    <w:rsid w:val="003F0C0D"/>
    <w:rsid w:val="003F0E32"/>
    <w:rsid w:val="003F1109"/>
    <w:rsid w:val="003F1485"/>
    <w:rsid w:val="003F207C"/>
    <w:rsid w:val="003F295E"/>
    <w:rsid w:val="003F2CC2"/>
    <w:rsid w:val="003F3B31"/>
    <w:rsid w:val="003F3E43"/>
    <w:rsid w:val="003F3F14"/>
    <w:rsid w:val="003F40D0"/>
    <w:rsid w:val="003F447C"/>
    <w:rsid w:val="003F48F0"/>
    <w:rsid w:val="003F4CDE"/>
    <w:rsid w:val="003F51A5"/>
    <w:rsid w:val="003F52B7"/>
    <w:rsid w:val="003F62DB"/>
    <w:rsid w:val="003F67DB"/>
    <w:rsid w:val="003F729A"/>
    <w:rsid w:val="003F753F"/>
    <w:rsid w:val="003F7C63"/>
    <w:rsid w:val="003F7E0D"/>
    <w:rsid w:val="00401952"/>
    <w:rsid w:val="00401A63"/>
    <w:rsid w:val="00401AEC"/>
    <w:rsid w:val="00401EB6"/>
    <w:rsid w:val="00402EB2"/>
    <w:rsid w:val="00403B7B"/>
    <w:rsid w:val="00403FDF"/>
    <w:rsid w:val="00406C65"/>
    <w:rsid w:val="00406D65"/>
    <w:rsid w:val="004070B2"/>
    <w:rsid w:val="004074E8"/>
    <w:rsid w:val="0040761A"/>
    <w:rsid w:val="00407AFE"/>
    <w:rsid w:val="00407C92"/>
    <w:rsid w:val="00407D04"/>
    <w:rsid w:val="00410573"/>
    <w:rsid w:val="00410654"/>
    <w:rsid w:val="00411558"/>
    <w:rsid w:val="00411B05"/>
    <w:rsid w:val="00411B6D"/>
    <w:rsid w:val="00412258"/>
    <w:rsid w:val="0041332F"/>
    <w:rsid w:val="0041339A"/>
    <w:rsid w:val="00413538"/>
    <w:rsid w:val="00413712"/>
    <w:rsid w:val="004147EB"/>
    <w:rsid w:val="00415982"/>
    <w:rsid w:val="004162F1"/>
    <w:rsid w:val="00416A29"/>
    <w:rsid w:val="00416BA7"/>
    <w:rsid w:val="00416C62"/>
    <w:rsid w:val="004171C1"/>
    <w:rsid w:val="004174DA"/>
    <w:rsid w:val="0041787A"/>
    <w:rsid w:val="00417A9F"/>
    <w:rsid w:val="00417C5B"/>
    <w:rsid w:val="00420058"/>
    <w:rsid w:val="004204AE"/>
    <w:rsid w:val="00420FC4"/>
    <w:rsid w:val="004211B8"/>
    <w:rsid w:val="00421AF0"/>
    <w:rsid w:val="00421BFD"/>
    <w:rsid w:val="00421F1A"/>
    <w:rsid w:val="00422AA4"/>
    <w:rsid w:val="0042317E"/>
    <w:rsid w:val="00423E8D"/>
    <w:rsid w:val="00423EC8"/>
    <w:rsid w:val="00424866"/>
    <w:rsid w:val="004252F5"/>
    <w:rsid w:val="00425340"/>
    <w:rsid w:val="00425917"/>
    <w:rsid w:val="0042598E"/>
    <w:rsid w:val="00425F65"/>
    <w:rsid w:val="00426254"/>
    <w:rsid w:val="004265B4"/>
    <w:rsid w:val="0042665A"/>
    <w:rsid w:val="0042674E"/>
    <w:rsid w:val="00426A9A"/>
    <w:rsid w:val="00427436"/>
    <w:rsid w:val="004274DB"/>
    <w:rsid w:val="004274FF"/>
    <w:rsid w:val="00427CEC"/>
    <w:rsid w:val="00430B31"/>
    <w:rsid w:val="00430FCD"/>
    <w:rsid w:val="00431587"/>
    <w:rsid w:val="00432754"/>
    <w:rsid w:val="0043299E"/>
    <w:rsid w:val="004333E9"/>
    <w:rsid w:val="0043356D"/>
    <w:rsid w:val="00433E97"/>
    <w:rsid w:val="004341CB"/>
    <w:rsid w:val="00434361"/>
    <w:rsid w:val="0043479E"/>
    <w:rsid w:val="0043524D"/>
    <w:rsid w:val="0043527D"/>
    <w:rsid w:val="0043527E"/>
    <w:rsid w:val="00435D0E"/>
    <w:rsid w:val="00435F04"/>
    <w:rsid w:val="004360B5"/>
    <w:rsid w:val="0043629F"/>
    <w:rsid w:val="00437319"/>
    <w:rsid w:val="004378C4"/>
    <w:rsid w:val="004405FD"/>
    <w:rsid w:val="0044077F"/>
    <w:rsid w:val="00440B9F"/>
    <w:rsid w:val="00440D55"/>
    <w:rsid w:val="00440DBD"/>
    <w:rsid w:val="00440E1C"/>
    <w:rsid w:val="004415E0"/>
    <w:rsid w:val="0044171E"/>
    <w:rsid w:val="004426AA"/>
    <w:rsid w:val="00442CA3"/>
    <w:rsid w:val="00443052"/>
    <w:rsid w:val="00443325"/>
    <w:rsid w:val="00443A53"/>
    <w:rsid w:val="00443B53"/>
    <w:rsid w:val="004444EA"/>
    <w:rsid w:val="00444554"/>
    <w:rsid w:val="004461D0"/>
    <w:rsid w:val="00446529"/>
    <w:rsid w:val="00446644"/>
    <w:rsid w:val="00446CB7"/>
    <w:rsid w:val="00447368"/>
    <w:rsid w:val="00447DA8"/>
    <w:rsid w:val="004506E2"/>
    <w:rsid w:val="00450B18"/>
    <w:rsid w:val="00450F04"/>
    <w:rsid w:val="00451740"/>
    <w:rsid w:val="00451CAF"/>
    <w:rsid w:val="004523AA"/>
    <w:rsid w:val="0045258C"/>
    <w:rsid w:val="0045262A"/>
    <w:rsid w:val="00452F6B"/>
    <w:rsid w:val="00453E18"/>
    <w:rsid w:val="00454FB1"/>
    <w:rsid w:val="0045531D"/>
    <w:rsid w:val="00455512"/>
    <w:rsid w:val="00455A78"/>
    <w:rsid w:val="00455DC8"/>
    <w:rsid w:val="004567D7"/>
    <w:rsid w:val="00456819"/>
    <w:rsid w:val="00456BE2"/>
    <w:rsid w:val="00457B45"/>
    <w:rsid w:val="00461DF6"/>
    <w:rsid w:val="00462800"/>
    <w:rsid w:val="004629D6"/>
    <w:rsid w:val="00462BC8"/>
    <w:rsid w:val="0046347D"/>
    <w:rsid w:val="00463509"/>
    <w:rsid w:val="004635A5"/>
    <w:rsid w:val="00463B9A"/>
    <w:rsid w:val="00463E3C"/>
    <w:rsid w:val="00463ED9"/>
    <w:rsid w:val="00463F1A"/>
    <w:rsid w:val="00463FD4"/>
    <w:rsid w:val="004647DE"/>
    <w:rsid w:val="0046490B"/>
    <w:rsid w:val="00464952"/>
    <w:rsid w:val="004657A5"/>
    <w:rsid w:val="00465A9B"/>
    <w:rsid w:val="00465C8D"/>
    <w:rsid w:val="00466C72"/>
    <w:rsid w:val="004674BA"/>
    <w:rsid w:val="00467F8E"/>
    <w:rsid w:val="00471997"/>
    <w:rsid w:val="0047232E"/>
    <w:rsid w:val="00472BF9"/>
    <w:rsid w:val="00472EA9"/>
    <w:rsid w:val="004731EC"/>
    <w:rsid w:val="00473568"/>
    <w:rsid w:val="00473E95"/>
    <w:rsid w:val="00473E98"/>
    <w:rsid w:val="00474957"/>
    <w:rsid w:val="0047603B"/>
    <w:rsid w:val="0047647E"/>
    <w:rsid w:val="004769A0"/>
    <w:rsid w:val="00476C31"/>
    <w:rsid w:val="0047764C"/>
    <w:rsid w:val="0047767F"/>
    <w:rsid w:val="00480AC5"/>
    <w:rsid w:val="00480D8A"/>
    <w:rsid w:val="004818BD"/>
    <w:rsid w:val="004819BA"/>
    <w:rsid w:val="00481E93"/>
    <w:rsid w:val="00482404"/>
    <w:rsid w:val="004828B0"/>
    <w:rsid w:val="00482A6E"/>
    <w:rsid w:val="00482E90"/>
    <w:rsid w:val="004831F3"/>
    <w:rsid w:val="00483415"/>
    <w:rsid w:val="004837FD"/>
    <w:rsid w:val="004839D8"/>
    <w:rsid w:val="00483E9D"/>
    <w:rsid w:val="00484038"/>
    <w:rsid w:val="00484D04"/>
    <w:rsid w:val="0048594D"/>
    <w:rsid w:val="00486B3C"/>
    <w:rsid w:val="004871AE"/>
    <w:rsid w:val="00487782"/>
    <w:rsid w:val="004878FC"/>
    <w:rsid w:val="00490876"/>
    <w:rsid w:val="004908CF"/>
    <w:rsid w:val="0049109A"/>
    <w:rsid w:val="0049144D"/>
    <w:rsid w:val="004918F0"/>
    <w:rsid w:val="00491E34"/>
    <w:rsid w:val="00491E56"/>
    <w:rsid w:val="00492998"/>
    <w:rsid w:val="00492AAB"/>
    <w:rsid w:val="00492DD5"/>
    <w:rsid w:val="0049414B"/>
    <w:rsid w:val="00494444"/>
    <w:rsid w:val="004949E3"/>
    <w:rsid w:val="00494BEC"/>
    <w:rsid w:val="004953F5"/>
    <w:rsid w:val="00495911"/>
    <w:rsid w:val="00495CCA"/>
    <w:rsid w:val="00495FC5"/>
    <w:rsid w:val="00496E8E"/>
    <w:rsid w:val="00497193"/>
    <w:rsid w:val="0049730A"/>
    <w:rsid w:val="0049732B"/>
    <w:rsid w:val="00497E16"/>
    <w:rsid w:val="004A06C9"/>
    <w:rsid w:val="004A07DB"/>
    <w:rsid w:val="004A0AA0"/>
    <w:rsid w:val="004A1702"/>
    <w:rsid w:val="004A1839"/>
    <w:rsid w:val="004A20CF"/>
    <w:rsid w:val="004A240E"/>
    <w:rsid w:val="004A24C9"/>
    <w:rsid w:val="004A27AA"/>
    <w:rsid w:val="004A2D8F"/>
    <w:rsid w:val="004A3B5A"/>
    <w:rsid w:val="004A4A78"/>
    <w:rsid w:val="004A54BE"/>
    <w:rsid w:val="004A5835"/>
    <w:rsid w:val="004A58D3"/>
    <w:rsid w:val="004A6879"/>
    <w:rsid w:val="004A6B0D"/>
    <w:rsid w:val="004A71ED"/>
    <w:rsid w:val="004A7E53"/>
    <w:rsid w:val="004B05A8"/>
    <w:rsid w:val="004B07A9"/>
    <w:rsid w:val="004B0913"/>
    <w:rsid w:val="004B11FC"/>
    <w:rsid w:val="004B239B"/>
    <w:rsid w:val="004B26B2"/>
    <w:rsid w:val="004B2C25"/>
    <w:rsid w:val="004B35D0"/>
    <w:rsid w:val="004B36BC"/>
    <w:rsid w:val="004B3D43"/>
    <w:rsid w:val="004B4E79"/>
    <w:rsid w:val="004B56AD"/>
    <w:rsid w:val="004B5851"/>
    <w:rsid w:val="004B5A71"/>
    <w:rsid w:val="004B5BA4"/>
    <w:rsid w:val="004B6690"/>
    <w:rsid w:val="004B69CA"/>
    <w:rsid w:val="004C034B"/>
    <w:rsid w:val="004C05B4"/>
    <w:rsid w:val="004C0A6E"/>
    <w:rsid w:val="004C1107"/>
    <w:rsid w:val="004C1187"/>
    <w:rsid w:val="004C122F"/>
    <w:rsid w:val="004C1715"/>
    <w:rsid w:val="004C1CE4"/>
    <w:rsid w:val="004C1EC6"/>
    <w:rsid w:val="004C2991"/>
    <w:rsid w:val="004C29C2"/>
    <w:rsid w:val="004C320B"/>
    <w:rsid w:val="004C3C3B"/>
    <w:rsid w:val="004C3F37"/>
    <w:rsid w:val="004C41BE"/>
    <w:rsid w:val="004C46E8"/>
    <w:rsid w:val="004C4B98"/>
    <w:rsid w:val="004C5CB0"/>
    <w:rsid w:val="004C5F3D"/>
    <w:rsid w:val="004C674D"/>
    <w:rsid w:val="004C67D7"/>
    <w:rsid w:val="004C68C9"/>
    <w:rsid w:val="004C6CE5"/>
    <w:rsid w:val="004C73B8"/>
    <w:rsid w:val="004C742C"/>
    <w:rsid w:val="004C75D5"/>
    <w:rsid w:val="004C77DD"/>
    <w:rsid w:val="004C786A"/>
    <w:rsid w:val="004D0266"/>
    <w:rsid w:val="004D059B"/>
    <w:rsid w:val="004D0F65"/>
    <w:rsid w:val="004D127C"/>
    <w:rsid w:val="004D151D"/>
    <w:rsid w:val="004D1DE6"/>
    <w:rsid w:val="004D2350"/>
    <w:rsid w:val="004D263E"/>
    <w:rsid w:val="004D2732"/>
    <w:rsid w:val="004D28BC"/>
    <w:rsid w:val="004D28D2"/>
    <w:rsid w:val="004D2912"/>
    <w:rsid w:val="004D2A9D"/>
    <w:rsid w:val="004D3007"/>
    <w:rsid w:val="004D3AA1"/>
    <w:rsid w:val="004D470D"/>
    <w:rsid w:val="004D4AC1"/>
    <w:rsid w:val="004D50BA"/>
    <w:rsid w:val="004D6767"/>
    <w:rsid w:val="004D6958"/>
    <w:rsid w:val="004D6A5C"/>
    <w:rsid w:val="004D6C90"/>
    <w:rsid w:val="004D6EA5"/>
    <w:rsid w:val="004D719C"/>
    <w:rsid w:val="004D71A1"/>
    <w:rsid w:val="004D7328"/>
    <w:rsid w:val="004D7757"/>
    <w:rsid w:val="004E00D5"/>
    <w:rsid w:val="004E01F8"/>
    <w:rsid w:val="004E0D0D"/>
    <w:rsid w:val="004E1015"/>
    <w:rsid w:val="004E11B5"/>
    <w:rsid w:val="004E1210"/>
    <w:rsid w:val="004E205A"/>
    <w:rsid w:val="004E328A"/>
    <w:rsid w:val="004E32DD"/>
    <w:rsid w:val="004E40EB"/>
    <w:rsid w:val="004E43E8"/>
    <w:rsid w:val="004E4541"/>
    <w:rsid w:val="004E4E0E"/>
    <w:rsid w:val="004E556C"/>
    <w:rsid w:val="004E5CA1"/>
    <w:rsid w:val="004E6D15"/>
    <w:rsid w:val="004E7AA9"/>
    <w:rsid w:val="004E7ACC"/>
    <w:rsid w:val="004E7F07"/>
    <w:rsid w:val="004F0E6B"/>
    <w:rsid w:val="004F11BD"/>
    <w:rsid w:val="004F147A"/>
    <w:rsid w:val="004F1B5B"/>
    <w:rsid w:val="004F1F0F"/>
    <w:rsid w:val="004F27B2"/>
    <w:rsid w:val="004F2D25"/>
    <w:rsid w:val="004F4039"/>
    <w:rsid w:val="004F5147"/>
    <w:rsid w:val="004F5818"/>
    <w:rsid w:val="004F582B"/>
    <w:rsid w:val="004F5C8B"/>
    <w:rsid w:val="004F6BE4"/>
    <w:rsid w:val="004F6BE9"/>
    <w:rsid w:val="004F7886"/>
    <w:rsid w:val="004F7A15"/>
    <w:rsid w:val="0050089E"/>
    <w:rsid w:val="00500BF3"/>
    <w:rsid w:val="00500CD1"/>
    <w:rsid w:val="00501364"/>
    <w:rsid w:val="00501747"/>
    <w:rsid w:val="005024A2"/>
    <w:rsid w:val="00502BAD"/>
    <w:rsid w:val="00502D0C"/>
    <w:rsid w:val="00503BDD"/>
    <w:rsid w:val="00504CBC"/>
    <w:rsid w:val="00504DC0"/>
    <w:rsid w:val="00504E25"/>
    <w:rsid w:val="005052F4"/>
    <w:rsid w:val="0050540D"/>
    <w:rsid w:val="005058FB"/>
    <w:rsid w:val="0050595B"/>
    <w:rsid w:val="00505A48"/>
    <w:rsid w:val="00505CD0"/>
    <w:rsid w:val="0050622D"/>
    <w:rsid w:val="005062A3"/>
    <w:rsid w:val="00506843"/>
    <w:rsid w:val="00506A46"/>
    <w:rsid w:val="00506F88"/>
    <w:rsid w:val="00507563"/>
    <w:rsid w:val="0051099C"/>
    <w:rsid w:val="005114F5"/>
    <w:rsid w:val="0051194E"/>
    <w:rsid w:val="0051239F"/>
    <w:rsid w:val="00512975"/>
    <w:rsid w:val="00513D81"/>
    <w:rsid w:val="005141F8"/>
    <w:rsid w:val="00514214"/>
    <w:rsid w:val="00514995"/>
    <w:rsid w:val="005150B3"/>
    <w:rsid w:val="005156B8"/>
    <w:rsid w:val="00515A54"/>
    <w:rsid w:val="00515EB4"/>
    <w:rsid w:val="005168EA"/>
    <w:rsid w:val="00516F6B"/>
    <w:rsid w:val="0051790B"/>
    <w:rsid w:val="00517CE2"/>
    <w:rsid w:val="005226E6"/>
    <w:rsid w:val="00522C45"/>
    <w:rsid w:val="00522DEB"/>
    <w:rsid w:val="0052412E"/>
    <w:rsid w:val="0052432F"/>
    <w:rsid w:val="005245EC"/>
    <w:rsid w:val="00525142"/>
    <w:rsid w:val="00525199"/>
    <w:rsid w:val="00525438"/>
    <w:rsid w:val="0052615E"/>
    <w:rsid w:val="00526958"/>
    <w:rsid w:val="00526F37"/>
    <w:rsid w:val="00527297"/>
    <w:rsid w:val="005276BE"/>
    <w:rsid w:val="00527C79"/>
    <w:rsid w:val="00530011"/>
    <w:rsid w:val="00530440"/>
    <w:rsid w:val="00530727"/>
    <w:rsid w:val="005308C3"/>
    <w:rsid w:val="0053092D"/>
    <w:rsid w:val="005312BA"/>
    <w:rsid w:val="00531569"/>
    <w:rsid w:val="005315AC"/>
    <w:rsid w:val="00531972"/>
    <w:rsid w:val="00532590"/>
    <w:rsid w:val="0053263C"/>
    <w:rsid w:val="005328C2"/>
    <w:rsid w:val="00533524"/>
    <w:rsid w:val="005336BF"/>
    <w:rsid w:val="00534166"/>
    <w:rsid w:val="00534207"/>
    <w:rsid w:val="00534592"/>
    <w:rsid w:val="00534668"/>
    <w:rsid w:val="005353DA"/>
    <w:rsid w:val="005354C4"/>
    <w:rsid w:val="005355B9"/>
    <w:rsid w:val="00535E64"/>
    <w:rsid w:val="0053654C"/>
    <w:rsid w:val="005369B1"/>
    <w:rsid w:val="00536B20"/>
    <w:rsid w:val="00537125"/>
    <w:rsid w:val="00537239"/>
    <w:rsid w:val="005372A4"/>
    <w:rsid w:val="00537D00"/>
    <w:rsid w:val="00537D04"/>
    <w:rsid w:val="00537D9D"/>
    <w:rsid w:val="00537DEB"/>
    <w:rsid w:val="005406D3"/>
    <w:rsid w:val="00540FCD"/>
    <w:rsid w:val="00541330"/>
    <w:rsid w:val="0054205C"/>
    <w:rsid w:val="00542349"/>
    <w:rsid w:val="00542729"/>
    <w:rsid w:val="0054311E"/>
    <w:rsid w:val="005431DD"/>
    <w:rsid w:val="00543336"/>
    <w:rsid w:val="0054375C"/>
    <w:rsid w:val="0054393C"/>
    <w:rsid w:val="005443BE"/>
    <w:rsid w:val="00544B1D"/>
    <w:rsid w:val="00545287"/>
    <w:rsid w:val="00545563"/>
    <w:rsid w:val="0054732F"/>
    <w:rsid w:val="00547636"/>
    <w:rsid w:val="00547644"/>
    <w:rsid w:val="005501DD"/>
    <w:rsid w:val="0055022F"/>
    <w:rsid w:val="005502AE"/>
    <w:rsid w:val="00551065"/>
    <w:rsid w:val="00551BEA"/>
    <w:rsid w:val="00553071"/>
    <w:rsid w:val="00553925"/>
    <w:rsid w:val="00553B0F"/>
    <w:rsid w:val="00553B88"/>
    <w:rsid w:val="00554054"/>
    <w:rsid w:val="00555923"/>
    <w:rsid w:val="00555E38"/>
    <w:rsid w:val="00556E0A"/>
    <w:rsid w:val="00556ED9"/>
    <w:rsid w:val="0056014E"/>
    <w:rsid w:val="00560A13"/>
    <w:rsid w:val="00560F0B"/>
    <w:rsid w:val="00561904"/>
    <w:rsid w:val="00561AD5"/>
    <w:rsid w:val="00562364"/>
    <w:rsid w:val="00562B2B"/>
    <w:rsid w:val="00562F98"/>
    <w:rsid w:val="0056419A"/>
    <w:rsid w:val="005641C3"/>
    <w:rsid w:val="00566099"/>
    <w:rsid w:val="005662AD"/>
    <w:rsid w:val="0056687E"/>
    <w:rsid w:val="005668A2"/>
    <w:rsid w:val="00567860"/>
    <w:rsid w:val="00567BD2"/>
    <w:rsid w:val="00567DD3"/>
    <w:rsid w:val="00567F61"/>
    <w:rsid w:val="00567FDD"/>
    <w:rsid w:val="005706C3"/>
    <w:rsid w:val="00570927"/>
    <w:rsid w:val="005716AE"/>
    <w:rsid w:val="00572051"/>
    <w:rsid w:val="005720E4"/>
    <w:rsid w:val="00572128"/>
    <w:rsid w:val="00572502"/>
    <w:rsid w:val="00572D27"/>
    <w:rsid w:val="00572E83"/>
    <w:rsid w:val="005731D9"/>
    <w:rsid w:val="00573A9D"/>
    <w:rsid w:val="00573B41"/>
    <w:rsid w:val="00573BD1"/>
    <w:rsid w:val="0057418E"/>
    <w:rsid w:val="00574874"/>
    <w:rsid w:val="00574A87"/>
    <w:rsid w:val="00575243"/>
    <w:rsid w:val="00575398"/>
    <w:rsid w:val="00575A10"/>
    <w:rsid w:val="00575DC2"/>
    <w:rsid w:val="005760FF"/>
    <w:rsid w:val="00576A94"/>
    <w:rsid w:val="00577066"/>
    <w:rsid w:val="00577C0B"/>
    <w:rsid w:val="00577C54"/>
    <w:rsid w:val="00577EC1"/>
    <w:rsid w:val="00580269"/>
    <w:rsid w:val="005803D5"/>
    <w:rsid w:val="005815F4"/>
    <w:rsid w:val="0058164A"/>
    <w:rsid w:val="00581D74"/>
    <w:rsid w:val="0058224A"/>
    <w:rsid w:val="00582BDD"/>
    <w:rsid w:val="00583CC7"/>
    <w:rsid w:val="00583CD7"/>
    <w:rsid w:val="0058486B"/>
    <w:rsid w:val="00584FB3"/>
    <w:rsid w:val="005850F4"/>
    <w:rsid w:val="0058516D"/>
    <w:rsid w:val="00585975"/>
    <w:rsid w:val="00585A23"/>
    <w:rsid w:val="00586177"/>
    <w:rsid w:val="005866ED"/>
    <w:rsid w:val="00586AC2"/>
    <w:rsid w:val="00586E99"/>
    <w:rsid w:val="00586EA5"/>
    <w:rsid w:val="00587100"/>
    <w:rsid w:val="005877BE"/>
    <w:rsid w:val="0058784D"/>
    <w:rsid w:val="00587BC1"/>
    <w:rsid w:val="00587CAC"/>
    <w:rsid w:val="00587E39"/>
    <w:rsid w:val="0059014B"/>
    <w:rsid w:val="005904B2"/>
    <w:rsid w:val="00591FA8"/>
    <w:rsid w:val="005924F3"/>
    <w:rsid w:val="00592C14"/>
    <w:rsid w:val="00593010"/>
    <w:rsid w:val="00593C28"/>
    <w:rsid w:val="0059411D"/>
    <w:rsid w:val="00594199"/>
    <w:rsid w:val="00594713"/>
    <w:rsid w:val="00595090"/>
    <w:rsid w:val="00595E21"/>
    <w:rsid w:val="00596106"/>
    <w:rsid w:val="0059679F"/>
    <w:rsid w:val="005972BA"/>
    <w:rsid w:val="00597D5C"/>
    <w:rsid w:val="005A02C3"/>
    <w:rsid w:val="005A08F9"/>
    <w:rsid w:val="005A09A0"/>
    <w:rsid w:val="005A0A06"/>
    <w:rsid w:val="005A0D14"/>
    <w:rsid w:val="005A0FE3"/>
    <w:rsid w:val="005A24C0"/>
    <w:rsid w:val="005A28B0"/>
    <w:rsid w:val="005A2A6B"/>
    <w:rsid w:val="005A2AD5"/>
    <w:rsid w:val="005A3CE8"/>
    <w:rsid w:val="005A41CD"/>
    <w:rsid w:val="005A4423"/>
    <w:rsid w:val="005A4861"/>
    <w:rsid w:val="005A487B"/>
    <w:rsid w:val="005A49C0"/>
    <w:rsid w:val="005A4D3D"/>
    <w:rsid w:val="005A4D60"/>
    <w:rsid w:val="005A6014"/>
    <w:rsid w:val="005A6718"/>
    <w:rsid w:val="005A6BD1"/>
    <w:rsid w:val="005A6C7F"/>
    <w:rsid w:val="005A758D"/>
    <w:rsid w:val="005A79FE"/>
    <w:rsid w:val="005A7FA0"/>
    <w:rsid w:val="005B005B"/>
    <w:rsid w:val="005B0661"/>
    <w:rsid w:val="005B0691"/>
    <w:rsid w:val="005B0C07"/>
    <w:rsid w:val="005B0D98"/>
    <w:rsid w:val="005B22DB"/>
    <w:rsid w:val="005B3096"/>
    <w:rsid w:val="005B3587"/>
    <w:rsid w:val="005B3B52"/>
    <w:rsid w:val="005B3C86"/>
    <w:rsid w:val="005B442E"/>
    <w:rsid w:val="005B47D2"/>
    <w:rsid w:val="005B4AB2"/>
    <w:rsid w:val="005B57EF"/>
    <w:rsid w:val="005B5925"/>
    <w:rsid w:val="005B599C"/>
    <w:rsid w:val="005B5A80"/>
    <w:rsid w:val="005B5AA8"/>
    <w:rsid w:val="005B5C77"/>
    <w:rsid w:val="005B63E7"/>
    <w:rsid w:val="005B71AC"/>
    <w:rsid w:val="005B754A"/>
    <w:rsid w:val="005C1616"/>
    <w:rsid w:val="005C1AE5"/>
    <w:rsid w:val="005C2415"/>
    <w:rsid w:val="005C3119"/>
    <w:rsid w:val="005C3613"/>
    <w:rsid w:val="005C3A42"/>
    <w:rsid w:val="005C41EC"/>
    <w:rsid w:val="005C4A6C"/>
    <w:rsid w:val="005C4D72"/>
    <w:rsid w:val="005C4E9E"/>
    <w:rsid w:val="005C4F0C"/>
    <w:rsid w:val="005C54AD"/>
    <w:rsid w:val="005C5BE7"/>
    <w:rsid w:val="005C5FAE"/>
    <w:rsid w:val="005C6625"/>
    <w:rsid w:val="005C6B9E"/>
    <w:rsid w:val="005C6ED9"/>
    <w:rsid w:val="005C6FE8"/>
    <w:rsid w:val="005C7826"/>
    <w:rsid w:val="005D0599"/>
    <w:rsid w:val="005D0FF3"/>
    <w:rsid w:val="005D11E1"/>
    <w:rsid w:val="005D13D2"/>
    <w:rsid w:val="005D1E76"/>
    <w:rsid w:val="005D1E9D"/>
    <w:rsid w:val="005D3150"/>
    <w:rsid w:val="005D347E"/>
    <w:rsid w:val="005D3B31"/>
    <w:rsid w:val="005D44E6"/>
    <w:rsid w:val="005D46C5"/>
    <w:rsid w:val="005D5767"/>
    <w:rsid w:val="005D5891"/>
    <w:rsid w:val="005D5BC4"/>
    <w:rsid w:val="005D5F1A"/>
    <w:rsid w:val="005D64E6"/>
    <w:rsid w:val="005D64EB"/>
    <w:rsid w:val="005D69CC"/>
    <w:rsid w:val="005D6FB0"/>
    <w:rsid w:val="005D7225"/>
    <w:rsid w:val="005D7E58"/>
    <w:rsid w:val="005E0E9E"/>
    <w:rsid w:val="005E139B"/>
    <w:rsid w:val="005E200A"/>
    <w:rsid w:val="005E2A35"/>
    <w:rsid w:val="005E30D7"/>
    <w:rsid w:val="005E369D"/>
    <w:rsid w:val="005E3A6E"/>
    <w:rsid w:val="005E3F91"/>
    <w:rsid w:val="005E43B6"/>
    <w:rsid w:val="005E4F7B"/>
    <w:rsid w:val="005E5000"/>
    <w:rsid w:val="005E68EF"/>
    <w:rsid w:val="005E7399"/>
    <w:rsid w:val="005E74D5"/>
    <w:rsid w:val="005E76C2"/>
    <w:rsid w:val="005E7A03"/>
    <w:rsid w:val="005F02BD"/>
    <w:rsid w:val="005F0811"/>
    <w:rsid w:val="005F13C1"/>
    <w:rsid w:val="005F1E05"/>
    <w:rsid w:val="005F352B"/>
    <w:rsid w:val="005F368C"/>
    <w:rsid w:val="005F3996"/>
    <w:rsid w:val="005F3BD6"/>
    <w:rsid w:val="005F3C56"/>
    <w:rsid w:val="005F3C8F"/>
    <w:rsid w:val="005F3E5E"/>
    <w:rsid w:val="005F5233"/>
    <w:rsid w:val="005F5673"/>
    <w:rsid w:val="005F6553"/>
    <w:rsid w:val="005F6577"/>
    <w:rsid w:val="005F665D"/>
    <w:rsid w:val="005F6785"/>
    <w:rsid w:val="005F692A"/>
    <w:rsid w:val="005F6FC6"/>
    <w:rsid w:val="005F7B4C"/>
    <w:rsid w:val="005F7C67"/>
    <w:rsid w:val="006004A4"/>
    <w:rsid w:val="0060063E"/>
    <w:rsid w:val="00600B12"/>
    <w:rsid w:val="00601609"/>
    <w:rsid w:val="0060161B"/>
    <w:rsid w:val="00601D23"/>
    <w:rsid w:val="006025A6"/>
    <w:rsid w:val="00602F3D"/>
    <w:rsid w:val="00604DCB"/>
    <w:rsid w:val="006055B9"/>
    <w:rsid w:val="00605B90"/>
    <w:rsid w:val="0060659F"/>
    <w:rsid w:val="00606F46"/>
    <w:rsid w:val="00606FF5"/>
    <w:rsid w:val="006078F6"/>
    <w:rsid w:val="00610372"/>
    <w:rsid w:val="0061043E"/>
    <w:rsid w:val="00610C27"/>
    <w:rsid w:val="00610E00"/>
    <w:rsid w:val="006113AB"/>
    <w:rsid w:val="00611AB3"/>
    <w:rsid w:val="00611B7B"/>
    <w:rsid w:val="0061239F"/>
    <w:rsid w:val="0061259F"/>
    <w:rsid w:val="00612866"/>
    <w:rsid w:val="00614618"/>
    <w:rsid w:val="0061465A"/>
    <w:rsid w:val="006146A3"/>
    <w:rsid w:val="00614A35"/>
    <w:rsid w:val="00614B5A"/>
    <w:rsid w:val="00615786"/>
    <w:rsid w:val="00615A38"/>
    <w:rsid w:val="0061690B"/>
    <w:rsid w:val="00617032"/>
    <w:rsid w:val="00617B6E"/>
    <w:rsid w:val="0062038F"/>
    <w:rsid w:val="006219C0"/>
    <w:rsid w:val="00621C99"/>
    <w:rsid w:val="00621E1A"/>
    <w:rsid w:val="00622AD7"/>
    <w:rsid w:val="00622D9B"/>
    <w:rsid w:val="00623374"/>
    <w:rsid w:val="00623997"/>
    <w:rsid w:val="0062430D"/>
    <w:rsid w:val="00624AD9"/>
    <w:rsid w:val="00625380"/>
    <w:rsid w:val="00626448"/>
    <w:rsid w:val="00626539"/>
    <w:rsid w:val="00626554"/>
    <w:rsid w:val="00626900"/>
    <w:rsid w:val="00626A82"/>
    <w:rsid w:val="006274DF"/>
    <w:rsid w:val="00627EFE"/>
    <w:rsid w:val="00630851"/>
    <w:rsid w:val="006309C8"/>
    <w:rsid w:val="00630A72"/>
    <w:rsid w:val="00630C0A"/>
    <w:rsid w:val="00630D2D"/>
    <w:rsid w:val="00630F32"/>
    <w:rsid w:val="006310D8"/>
    <w:rsid w:val="00631A72"/>
    <w:rsid w:val="00631DC9"/>
    <w:rsid w:val="00632313"/>
    <w:rsid w:val="0063272C"/>
    <w:rsid w:val="00632ABA"/>
    <w:rsid w:val="00632FC1"/>
    <w:rsid w:val="006337A6"/>
    <w:rsid w:val="00634125"/>
    <w:rsid w:val="00634CB5"/>
    <w:rsid w:val="006357B8"/>
    <w:rsid w:val="00636B57"/>
    <w:rsid w:val="00637711"/>
    <w:rsid w:val="00640250"/>
    <w:rsid w:val="00640827"/>
    <w:rsid w:val="00641234"/>
    <w:rsid w:val="006414CC"/>
    <w:rsid w:val="00641952"/>
    <w:rsid w:val="00641C10"/>
    <w:rsid w:val="00641C7B"/>
    <w:rsid w:val="0064200A"/>
    <w:rsid w:val="00642254"/>
    <w:rsid w:val="006424D5"/>
    <w:rsid w:val="006425B0"/>
    <w:rsid w:val="006428E6"/>
    <w:rsid w:val="006436E9"/>
    <w:rsid w:val="00643FE3"/>
    <w:rsid w:val="0064406C"/>
    <w:rsid w:val="00644DC9"/>
    <w:rsid w:val="00644FF9"/>
    <w:rsid w:val="00645748"/>
    <w:rsid w:val="00645E2C"/>
    <w:rsid w:val="00646681"/>
    <w:rsid w:val="00647076"/>
    <w:rsid w:val="0064707A"/>
    <w:rsid w:val="00647B17"/>
    <w:rsid w:val="00647C96"/>
    <w:rsid w:val="00647FB6"/>
    <w:rsid w:val="0065046E"/>
    <w:rsid w:val="0065081D"/>
    <w:rsid w:val="00650B9E"/>
    <w:rsid w:val="006515FD"/>
    <w:rsid w:val="00651FAB"/>
    <w:rsid w:val="00652892"/>
    <w:rsid w:val="00653266"/>
    <w:rsid w:val="00654264"/>
    <w:rsid w:val="006546F9"/>
    <w:rsid w:val="00654A3A"/>
    <w:rsid w:val="006564E7"/>
    <w:rsid w:val="00656C37"/>
    <w:rsid w:val="00657400"/>
    <w:rsid w:val="00660091"/>
    <w:rsid w:val="0066018B"/>
    <w:rsid w:val="00660758"/>
    <w:rsid w:val="00660D20"/>
    <w:rsid w:val="00661435"/>
    <w:rsid w:val="00661661"/>
    <w:rsid w:val="00662B59"/>
    <w:rsid w:val="006634EE"/>
    <w:rsid w:val="006639CD"/>
    <w:rsid w:val="00664475"/>
    <w:rsid w:val="00664B14"/>
    <w:rsid w:val="00665003"/>
    <w:rsid w:val="006656BE"/>
    <w:rsid w:val="00667133"/>
    <w:rsid w:val="006703E9"/>
    <w:rsid w:val="00670700"/>
    <w:rsid w:val="00670774"/>
    <w:rsid w:val="00670940"/>
    <w:rsid w:val="00670AEA"/>
    <w:rsid w:val="00670F6C"/>
    <w:rsid w:val="0067159A"/>
    <w:rsid w:val="00671AFE"/>
    <w:rsid w:val="00672050"/>
    <w:rsid w:val="00672205"/>
    <w:rsid w:val="006724B4"/>
    <w:rsid w:val="00672AF5"/>
    <w:rsid w:val="00673559"/>
    <w:rsid w:val="00673A02"/>
    <w:rsid w:val="00673B90"/>
    <w:rsid w:val="00673DB7"/>
    <w:rsid w:val="00674000"/>
    <w:rsid w:val="00674347"/>
    <w:rsid w:val="0067470D"/>
    <w:rsid w:val="00675844"/>
    <w:rsid w:val="0067660A"/>
    <w:rsid w:val="00676F90"/>
    <w:rsid w:val="00677C03"/>
    <w:rsid w:val="00680186"/>
    <w:rsid w:val="006803C5"/>
    <w:rsid w:val="00680B47"/>
    <w:rsid w:val="00680FA5"/>
    <w:rsid w:val="0068104F"/>
    <w:rsid w:val="006817FE"/>
    <w:rsid w:val="0068184E"/>
    <w:rsid w:val="00681CE1"/>
    <w:rsid w:val="00682177"/>
    <w:rsid w:val="006826EC"/>
    <w:rsid w:val="00682774"/>
    <w:rsid w:val="00682F37"/>
    <w:rsid w:val="0068320D"/>
    <w:rsid w:val="0068329D"/>
    <w:rsid w:val="0068377F"/>
    <w:rsid w:val="00683D99"/>
    <w:rsid w:val="00683DA2"/>
    <w:rsid w:val="00684327"/>
    <w:rsid w:val="006844A7"/>
    <w:rsid w:val="0068455A"/>
    <w:rsid w:val="00684671"/>
    <w:rsid w:val="00684779"/>
    <w:rsid w:val="006855B9"/>
    <w:rsid w:val="00685700"/>
    <w:rsid w:val="00685C8A"/>
    <w:rsid w:val="00685F19"/>
    <w:rsid w:val="00685FDE"/>
    <w:rsid w:val="00686014"/>
    <w:rsid w:val="006861C8"/>
    <w:rsid w:val="00686816"/>
    <w:rsid w:val="00686A06"/>
    <w:rsid w:val="00686D85"/>
    <w:rsid w:val="00686E09"/>
    <w:rsid w:val="0068706A"/>
    <w:rsid w:val="00687478"/>
    <w:rsid w:val="00687CFB"/>
    <w:rsid w:val="006909CA"/>
    <w:rsid w:val="00691985"/>
    <w:rsid w:val="00691B74"/>
    <w:rsid w:val="00691CF2"/>
    <w:rsid w:val="00691DB8"/>
    <w:rsid w:val="00692168"/>
    <w:rsid w:val="00692A08"/>
    <w:rsid w:val="00692ABF"/>
    <w:rsid w:val="00692CCD"/>
    <w:rsid w:val="00693E77"/>
    <w:rsid w:val="006941F8"/>
    <w:rsid w:val="0069481E"/>
    <w:rsid w:val="006954C0"/>
    <w:rsid w:val="00695522"/>
    <w:rsid w:val="006958A9"/>
    <w:rsid w:val="00695A12"/>
    <w:rsid w:val="0069628C"/>
    <w:rsid w:val="006968CF"/>
    <w:rsid w:val="0069709D"/>
    <w:rsid w:val="006970A0"/>
    <w:rsid w:val="00697164"/>
    <w:rsid w:val="00697182"/>
    <w:rsid w:val="00697647"/>
    <w:rsid w:val="006976E8"/>
    <w:rsid w:val="00697A6C"/>
    <w:rsid w:val="006A06C9"/>
    <w:rsid w:val="006A09FE"/>
    <w:rsid w:val="006A15E4"/>
    <w:rsid w:val="006A19E4"/>
    <w:rsid w:val="006A2061"/>
    <w:rsid w:val="006A24BF"/>
    <w:rsid w:val="006A24E5"/>
    <w:rsid w:val="006A2F47"/>
    <w:rsid w:val="006A2FC0"/>
    <w:rsid w:val="006A39FE"/>
    <w:rsid w:val="006A48E6"/>
    <w:rsid w:val="006A492F"/>
    <w:rsid w:val="006A4DF7"/>
    <w:rsid w:val="006A540B"/>
    <w:rsid w:val="006A595C"/>
    <w:rsid w:val="006A6E28"/>
    <w:rsid w:val="006A73B9"/>
    <w:rsid w:val="006A7EA2"/>
    <w:rsid w:val="006B0442"/>
    <w:rsid w:val="006B144B"/>
    <w:rsid w:val="006B1BA0"/>
    <w:rsid w:val="006B250F"/>
    <w:rsid w:val="006B282C"/>
    <w:rsid w:val="006B2962"/>
    <w:rsid w:val="006B3C77"/>
    <w:rsid w:val="006B3CC0"/>
    <w:rsid w:val="006B3CF8"/>
    <w:rsid w:val="006B3D74"/>
    <w:rsid w:val="006B4135"/>
    <w:rsid w:val="006B42D8"/>
    <w:rsid w:val="006B4755"/>
    <w:rsid w:val="006B487E"/>
    <w:rsid w:val="006B489D"/>
    <w:rsid w:val="006B505C"/>
    <w:rsid w:val="006B50B8"/>
    <w:rsid w:val="006B53B4"/>
    <w:rsid w:val="006B5C9C"/>
    <w:rsid w:val="006B75E8"/>
    <w:rsid w:val="006C02EF"/>
    <w:rsid w:val="006C055B"/>
    <w:rsid w:val="006C0AFD"/>
    <w:rsid w:val="006C151C"/>
    <w:rsid w:val="006C1ADF"/>
    <w:rsid w:val="006C1CE5"/>
    <w:rsid w:val="006C2C1B"/>
    <w:rsid w:val="006C2EED"/>
    <w:rsid w:val="006C35E2"/>
    <w:rsid w:val="006C379F"/>
    <w:rsid w:val="006C3D15"/>
    <w:rsid w:val="006C43DA"/>
    <w:rsid w:val="006C468F"/>
    <w:rsid w:val="006C47F0"/>
    <w:rsid w:val="006C4AC8"/>
    <w:rsid w:val="006C5234"/>
    <w:rsid w:val="006C52EB"/>
    <w:rsid w:val="006C5B64"/>
    <w:rsid w:val="006C6FDD"/>
    <w:rsid w:val="006C709E"/>
    <w:rsid w:val="006D04C9"/>
    <w:rsid w:val="006D0589"/>
    <w:rsid w:val="006D1568"/>
    <w:rsid w:val="006D15B7"/>
    <w:rsid w:val="006D160A"/>
    <w:rsid w:val="006D16B7"/>
    <w:rsid w:val="006D18FB"/>
    <w:rsid w:val="006D1B41"/>
    <w:rsid w:val="006D1D84"/>
    <w:rsid w:val="006D2546"/>
    <w:rsid w:val="006D2735"/>
    <w:rsid w:val="006D2F75"/>
    <w:rsid w:val="006D335C"/>
    <w:rsid w:val="006D33FE"/>
    <w:rsid w:val="006D43B9"/>
    <w:rsid w:val="006D487C"/>
    <w:rsid w:val="006D4ACA"/>
    <w:rsid w:val="006D4CC2"/>
    <w:rsid w:val="006D5643"/>
    <w:rsid w:val="006D5FC3"/>
    <w:rsid w:val="006D62F0"/>
    <w:rsid w:val="006D6FA2"/>
    <w:rsid w:val="006D72B4"/>
    <w:rsid w:val="006D7E7B"/>
    <w:rsid w:val="006E0132"/>
    <w:rsid w:val="006E0355"/>
    <w:rsid w:val="006E13E1"/>
    <w:rsid w:val="006E17FE"/>
    <w:rsid w:val="006E1FEC"/>
    <w:rsid w:val="006E20BC"/>
    <w:rsid w:val="006E22DE"/>
    <w:rsid w:val="006E251D"/>
    <w:rsid w:val="006E3088"/>
    <w:rsid w:val="006E35F6"/>
    <w:rsid w:val="006E4921"/>
    <w:rsid w:val="006E4A19"/>
    <w:rsid w:val="006E4AF7"/>
    <w:rsid w:val="006E5045"/>
    <w:rsid w:val="006E55A0"/>
    <w:rsid w:val="006E57FF"/>
    <w:rsid w:val="006E5933"/>
    <w:rsid w:val="006E5DA9"/>
    <w:rsid w:val="006E6AC2"/>
    <w:rsid w:val="006E72E9"/>
    <w:rsid w:val="006E776C"/>
    <w:rsid w:val="006E78C4"/>
    <w:rsid w:val="006E7974"/>
    <w:rsid w:val="006E7C39"/>
    <w:rsid w:val="006F040D"/>
    <w:rsid w:val="006F0767"/>
    <w:rsid w:val="006F07BF"/>
    <w:rsid w:val="006F0C57"/>
    <w:rsid w:val="006F0C83"/>
    <w:rsid w:val="006F0DA2"/>
    <w:rsid w:val="006F0E52"/>
    <w:rsid w:val="006F14F0"/>
    <w:rsid w:val="006F15AD"/>
    <w:rsid w:val="006F2CA3"/>
    <w:rsid w:val="006F2D60"/>
    <w:rsid w:val="006F3089"/>
    <w:rsid w:val="006F31C1"/>
    <w:rsid w:val="006F388A"/>
    <w:rsid w:val="006F4DD6"/>
    <w:rsid w:val="006F4E73"/>
    <w:rsid w:val="006F52B3"/>
    <w:rsid w:val="006F5CD3"/>
    <w:rsid w:val="006F5E3D"/>
    <w:rsid w:val="006F6143"/>
    <w:rsid w:val="006F61A9"/>
    <w:rsid w:val="006F6899"/>
    <w:rsid w:val="006F6C92"/>
    <w:rsid w:val="006F6EFF"/>
    <w:rsid w:val="006F6F89"/>
    <w:rsid w:val="006F7DA9"/>
    <w:rsid w:val="007003F8"/>
    <w:rsid w:val="0070108E"/>
    <w:rsid w:val="0070199E"/>
    <w:rsid w:val="00701BCA"/>
    <w:rsid w:val="00701C36"/>
    <w:rsid w:val="00701E3A"/>
    <w:rsid w:val="007027F6"/>
    <w:rsid w:val="00703361"/>
    <w:rsid w:val="007036EB"/>
    <w:rsid w:val="00703757"/>
    <w:rsid w:val="00703DEC"/>
    <w:rsid w:val="00703FBB"/>
    <w:rsid w:val="007051E0"/>
    <w:rsid w:val="007052F3"/>
    <w:rsid w:val="00705CE1"/>
    <w:rsid w:val="00706169"/>
    <w:rsid w:val="00707250"/>
    <w:rsid w:val="007076CF"/>
    <w:rsid w:val="00710247"/>
    <w:rsid w:val="00710324"/>
    <w:rsid w:val="007105BA"/>
    <w:rsid w:val="0071181D"/>
    <w:rsid w:val="00711DF2"/>
    <w:rsid w:val="007123C4"/>
    <w:rsid w:val="00712B2F"/>
    <w:rsid w:val="00712CEE"/>
    <w:rsid w:val="00712F3C"/>
    <w:rsid w:val="0071418C"/>
    <w:rsid w:val="007141AB"/>
    <w:rsid w:val="0071429C"/>
    <w:rsid w:val="00714C6F"/>
    <w:rsid w:val="007155B7"/>
    <w:rsid w:val="007163AB"/>
    <w:rsid w:val="007167CB"/>
    <w:rsid w:val="007174F7"/>
    <w:rsid w:val="00717692"/>
    <w:rsid w:val="00717F91"/>
    <w:rsid w:val="007203E4"/>
    <w:rsid w:val="00720A8D"/>
    <w:rsid w:val="00721192"/>
    <w:rsid w:val="0072138C"/>
    <w:rsid w:val="0072148D"/>
    <w:rsid w:val="00721F80"/>
    <w:rsid w:val="00722993"/>
    <w:rsid w:val="00723B78"/>
    <w:rsid w:val="00723CE0"/>
    <w:rsid w:val="00724301"/>
    <w:rsid w:val="007244C0"/>
    <w:rsid w:val="00724B76"/>
    <w:rsid w:val="00725044"/>
    <w:rsid w:val="007258F4"/>
    <w:rsid w:val="00726318"/>
    <w:rsid w:val="007263F9"/>
    <w:rsid w:val="00726A0B"/>
    <w:rsid w:val="00726F72"/>
    <w:rsid w:val="007271C0"/>
    <w:rsid w:val="007279A5"/>
    <w:rsid w:val="00727FB5"/>
    <w:rsid w:val="00730349"/>
    <w:rsid w:val="00730550"/>
    <w:rsid w:val="00730977"/>
    <w:rsid w:val="00730A3D"/>
    <w:rsid w:val="00730D40"/>
    <w:rsid w:val="0073125B"/>
    <w:rsid w:val="00731854"/>
    <w:rsid w:val="00731C5A"/>
    <w:rsid w:val="00731E85"/>
    <w:rsid w:val="007320E0"/>
    <w:rsid w:val="00732731"/>
    <w:rsid w:val="00732AE9"/>
    <w:rsid w:val="00732BEC"/>
    <w:rsid w:val="0073323D"/>
    <w:rsid w:val="00733497"/>
    <w:rsid w:val="00733606"/>
    <w:rsid w:val="00733AA6"/>
    <w:rsid w:val="00733AFE"/>
    <w:rsid w:val="0073450E"/>
    <w:rsid w:val="007352BD"/>
    <w:rsid w:val="00735C6B"/>
    <w:rsid w:val="00735D95"/>
    <w:rsid w:val="00735E7B"/>
    <w:rsid w:val="007364C3"/>
    <w:rsid w:val="00736BED"/>
    <w:rsid w:val="00736C90"/>
    <w:rsid w:val="007372F7"/>
    <w:rsid w:val="00737852"/>
    <w:rsid w:val="00737DD9"/>
    <w:rsid w:val="00740905"/>
    <w:rsid w:val="00740927"/>
    <w:rsid w:val="00741392"/>
    <w:rsid w:val="00741553"/>
    <w:rsid w:val="00741873"/>
    <w:rsid w:val="007418D5"/>
    <w:rsid w:val="00742071"/>
    <w:rsid w:val="007431FE"/>
    <w:rsid w:val="007433E9"/>
    <w:rsid w:val="0074383A"/>
    <w:rsid w:val="00744263"/>
    <w:rsid w:val="0074479C"/>
    <w:rsid w:val="007448EB"/>
    <w:rsid w:val="0074495E"/>
    <w:rsid w:val="00744A09"/>
    <w:rsid w:val="00744D39"/>
    <w:rsid w:val="007479F9"/>
    <w:rsid w:val="00750695"/>
    <w:rsid w:val="0075099B"/>
    <w:rsid w:val="00750C87"/>
    <w:rsid w:val="00751349"/>
    <w:rsid w:val="00751F9D"/>
    <w:rsid w:val="0075222F"/>
    <w:rsid w:val="0075264C"/>
    <w:rsid w:val="007528CE"/>
    <w:rsid w:val="00753205"/>
    <w:rsid w:val="007532B3"/>
    <w:rsid w:val="007532D5"/>
    <w:rsid w:val="00753625"/>
    <w:rsid w:val="007538E1"/>
    <w:rsid w:val="00753F1E"/>
    <w:rsid w:val="007547B7"/>
    <w:rsid w:val="00754AEA"/>
    <w:rsid w:val="00754CB6"/>
    <w:rsid w:val="00756E26"/>
    <w:rsid w:val="00757367"/>
    <w:rsid w:val="00757447"/>
    <w:rsid w:val="00757579"/>
    <w:rsid w:val="007601F0"/>
    <w:rsid w:val="007605DF"/>
    <w:rsid w:val="00760AB5"/>
    <w:rsid w:val="00760C7A"/>
    <w:rsid w:val="007611E6"/>
    <w:rsid w:val="00761AD5"/>
    <w:rsid w:val="0076208A"/>
    <w:rsid w:val="007620C9"/>
    <w:rsid w:val="00762561"/>
    <w:rsid w:val="007625F0"/>
    <w:rsid w:val="00762671"/>
    <w:rsid w:val="0076296C"/>
    <w:rsid w:val="00763C78"/>
    <w:rsid w:val="00763C91"/>
    <w:rsid w:val="00764877"/>
    <w:rsid w:val="00764B18"/>
    <w:rsid w:val="00764CD3"/>
    <w:rsid w:val="007651BB"/>
    <w:rsid w:val="00765284"/>
    <w:rsid w:val="00766EEA"/>
    <w:rsid w:val="007670D1"/>
    <w:rsid w:val="0076714C"/>
    <w:rsid w:val="00767D57"/>
    <w:rsid w:val="00767EB7"/>
    <w:rsid w:val="00767FF1"/>
    <w:rsid w:val="00770FF6"/>
    <w:rsid w:val="00771036"/>
    <w:rsid w:val="00771302"/>
    <w:rsid w:val="007716FF"/>
    <w:rsid w:val="00771F7C"/>
    <w:rsid w:val="0077353F"/>
    <w:rsid w:val="00773701"/>
    <w:rsid w:val="007738BA"/>
    <w:rsid w:val="00774459"/>
    <w:rsid w:val="00774C55"/>
    <w:rsid w:val="00774E33"/>
    <w:rsid w:val="007758D7"/>
    <w:rsid w:val="007759C5"/>
    <w:rsid w:val="00776B8F"/>
    <w:rsid w:val="007773E8"/>
    <w:rsid w:val="007773EA"/>
    <w:rsid w:val="00777D7A"/>
    <w:rsid w:val="007803C7"/>
    <w:rsid w:val="00780582"/>
    <w:rsid w:val="0078065C"/>
    <w:rsid w:val="007807B9"/>
    <w:rsid w:val="00780CCE"/>
    <w:rsid w:val="0078138C"/>
    <w:rsid w:val="00781444"/>
    <w:rsid w:val="007815B0"/>
    <w:rsid w:val="007819F2"/>
    <w:rsid w:val="00782057"/>
    <w:rsid w:val="007820CF"/>
    <w:rsid w:val="007826AE"/>
    <w:rsid w:val="00782A6F"/>
    <w:rsid w:val="00782BC7"/>
    <w:rsid w:val="007832BD"/>
    <w:rsid w:val="007839F1"/>
    <w:rsid w:val="00784436"/>
    <w:rsid w:val="007844EA"/>
    <w:rsid w:val="007857A3"/>
    <w:rsid w:val="00785D6F"/>
    <w:rsid w:val="00786A10"/>
    <w:rsid w:val="00787396"/>
    <w:rsid w:val="0078739D"/>
    <w:rsid w:val="007873C5"/>
    <w:rsid w:val="00791797"/>
    <w:rsid w:val="00791A76"/>
    <w:rsid w:val="00791D6B"/>
    <w:rsid w:val="00792D39"/>
    <w:rsid w:val="007946B3"/>
    <w:rsid w:val="00794912"/>
    <w:rsid w:val="00795215"/>
    <w:rsid w:val="007957A4"/>
    <w:rsid w:val="007957CD"/>
    <w:rsid w:val="00795920"/>
    <w:rsid w:val="00795926"/>
    <w:rsid w:val="00795BBE"/>
    <w:rsid w:val="00795FBC"/>
    <w:rsid w:val="00796358"/>
    <w:rsid w:val="007963DC"/>
    <w:rsid w:val="00796DE2"/>
    <w:rsid w:val="007972C2"/>
    <w:rsid w:val="00797734"/>
    <w:rsid w:val="0079783C"/>
    <w:rsid w:val="00797A10"/>
    <w:rsid w:val="00797ABB"/>
    <w:rsid w:val="007A0B3F"/>
    <w:rsid w:val="007A0FEB"/>
    <w:rsid w:val="007A13B6"/>
    <w:rsid w:val="007A1B3D"/>
    <w:rsid w:val="007A3545"/>
    <w:rsid w:val="007A393E"/>
    <w:rsid w:val="007A3B73"/>
    <w:rsid w:val="007A3DF9"/>
    <w:rsid w:val="007A4589"/>
    <w:rsid w:val="007A4813"/>
    <w:rsid w:val="007A503D"/>
    <w:rsid w:val="007A567D"/>
    <w:rsid w:val="007A5A19"/>
    <w:rsid w:val="007A5AA3"/>
    <w:rsid w:val="007A5CD6"/>
    <w:rsid w:val="007A627D"/>
    <w:rsid w:val="007A6FA8"/>
    <w:rsid w:val="007A7116"/>
    <w:rsid w:val="007A7724"/>
    <w:rsid w:val="007A789A"/>
    <w:rsid w:val="007A7E12"/>
    <w:rsid w:val="007A7FF8"/>
    <w:rsid w:val="007B1373"/>
    <w:rsid w:val="007B1D7C"/>
    <w:rsid w:val="007B1EB9"/>
    <w:rsid w:val="007B20E3"/>
    <w:rsid w:val="007B2EA7"/>
    <w:rsid w:val="007B2EB9"/>
    <w:rsid w:val="007B2EE2"/>
    <w:rsid w:val="007B323C"/>
    <w:rsid w:val="007B361E"/>
    <w:rsid w:val="007B3942"/>
    <w:rsid w:val="007B39EC"/>
    <w:rsid w:val="007B3EB9"/>
    <w:rsid w:val="007B426D"/>
    <w:rsid w:val="007B46EE"/>
    <w:rsid w:val="007B550B"/>
    <w:rsid w:val="007B5824"/>
    <w:rsid w:val="007B5C45"/>
    <w:rsid w:val="007B5D27"/>
    <w:rsid w:val="007B5DB9"/>
    <w:rsid w:val="007B72D5"/>
    <w:rsid w:val="007B765E"/>
    <w:rsid w:val="007B77D8"/>
    <w:rsid w:val="007B78D8"/>
    <w:rsid w:val="007B7A2E"/>
    <w:rsid w:val="007B7CFF"/>
    <w:rsid w:val="007C0ABF"/>
    <w:rsid w:val="007C0ADE"/>
    <w:rsid w:val="007C0F1D"/>
    <w:rsid w:val="007C0F78"/>
    <w:rsid w:val="007C19F5"/>
    <w:rsid w:val="007C1A23"/>
    <w:rsid w:val="007C2748"/>
    <w:rsid w:val="007C2BB2"/>
    <w:rsid w:val="007C3230"/>
    <w:rsid w:val="007C3452"/>
    <w:rsid w:val="007C3530"/>
    <w:rsid w:val="007C3763"/>
    <w:rsid w:val="007C3D25"/>
    <w:rsid w:val="007C48D1"/>
    <w:rsid w:val="007C499A"/>
    <w:rsid w:val="007C4CC8"/>
    <w:rsid w:val="007C50E6"/>
    <w:rsid w:val="007C5864"/>
    <w:rsid w:val="007C58F5"/>
    <w:rsid w:val="007C5E3C"/>
    <w:rsid w:val="007C649D"/>
    <w:rsid w:val="007C73AD"/>
    <w:rsid w:val="007C7515"/>
    <w:rsid w:val="007D02F5"/>
    <w:rsid w:val="007D035A"/>
    <w:rsid w:val="007D07CF"/>
    <w:rsid w:val="007D0C24"/>
    <w:rsid w:val="007D0DFB"/>
    <w:rsid w:val="007D1146"/>
    <w:rsid w:val="007D1B2A"/>
    <w:rsid w:val="007D2257"/>
    <w:rsid w:val="007D2426"/>
    <w:rsid w:val="007D2485"/>
    <w:rsid w:val="007D2A4A"/>
    <w:rsid w:val="007D2C7D"/>
    <w:rsid w:val="007D2F91"/>
    <w:rsid w:val="007D3396"/>
    <w:rsid w:val="007D3937"/>
    <w:rsid w:val="007D42EE"/>
    <w:rsid w:val="007D4832"/>
    <w:rsid w:val="007D48D3"/>
    <w:rsid w:val="007D529E"/>
    <w:rsid w:val="007D5C1B"/>
    <w:rsid w:val="007D64B2"/>
    <w:rsid w:val="007D6948"/>
    <w:rsid w:val="007D7F3A"/>
    <w:rsid w:val="007E0681"/>
    <w:rsid w:val="007E093A"/>
    <w:rsid w:val="007E1397"/>
    <w:rsid w:val="007E13DC"/>
    <w:rsid w:val="007E14E7"/>
    <w:rsid w:val="007E1A0C"/>
    <w:rsid w:val="007E217A"/>
    <w:rsid w:val="007E282F"/>
    <w:rsid w:val="007E29A9"/>
    <w:rsid w:val="007E3387"/>
    <w:rsid w:val="007E397A"/>
    <w:rsid w:val="007E3B09"/>
    <w:rsid w:val="007E3E4C"/>
    <w:rsid w:val="007E46C1"/>
    <w:rsid w:val="007E485B"/>
    <w:rsid w:val="007E4A6C"/>
    <w:rsid w:val="007E4A95"/>
    <w:rsid w:val="007E51F6"/>
    <w:rsid w:val="007E5ADC"/>
    <w:rsid w:val="007E6D66"/>
    <w:rsid w:val="007E715A"/>
    <w:rsid w:val="007E7452"/>
    <w:rsid w:val="007E7DD5"/>
    <w:rsid w:val="007F0943"/>
    <w:rsid w:val="007F15BA"/>
    <w:rsid w:val="007F165B"/>
    <w:rsid w:val="007F1936"/>
    <w:rsid w:val="007F1A08"/>
    <w:rsid w:val="007F1AA7"/>
    <w:rsid w:val="007F2025"/>
    <w:rsid w:val="007F20DA"/>
    <w:rsid w:val="007F2514"/>
    <w:rsid w:val="007F29AB"/>
    <w:rsid w:val="007F3E65"/>
    <w:rsid w:val="007F47DD"/>
    <w:rsid w:val="007F5023"/>
    <w:rsid w:val="007F614F"/>
    <w:rsid w:val="007F66C0"/>
    <w:rsid w:val="007F6C9A"/>
    <w:rsid w:val="007F7016"/>
    <w:rsid w:val="007F7A85"/>
    <w:rsid w:val="007F7AAF"/>
    <w:rsid w:val="0080034B"/>
    <w:rsid w:val="00800679"/>
    <w:rsid w:val="008013A8"/>
    <w:rsid w:val="008015A7"/>
    <w:rsid w:val="008016D0"/>
    <w:rsid w:val="00801B4B"/>
    <w:rsid w:val="008021E4"/>
    <w:rsid w:val="00802D8C"/>
    <w:rsid w:val="00803796"/>
    <w:rsid w:val="008038E8"/>
    <w:rsid w:val="008039BE"/>
    <w:rsid w:val="008041B8"/>
    <w:rsid w:val="008047B6"/>
    <w:rsid w:val="008054DC"/>
    <w:rsid w:val="008059AE"/>
    <w:rsid w:val="008065FE"/>
    <w:rsid w:val="008067C4"/>
    <w:rsid w:val="00806873"/>
    <w:rsid w:val="00806FBE"/>
    <w:rsid w:val="00807AF4"/>
    <w:rsid w:val="00807AFF"/>
    <w:rsid w:val="00807D30"/>
    <w:rsid w:val="00807D84"/>
    <w:rsid w:val="00807EBB"/>
    <w:rsid w:val="00811254"/>
    <w:rsid w:val="008116D4"/>
    <w:rsid w:val="008119B4"/>
    <w:rsid w:val="008125F6"/>
    <w:rsid w:val="00812E80"/>
    <w:rsid w:val="00812F18"/>
    <w:rsid w:val="00813418"/>
    <w:rsid w:val="008138E9"/>
    <w:rsid w:val="00813D90"/>
    <w:rsid w:val="00813DFF"/>
    <w:rsid w:val="00815874"/>
    <w:rsid w:val="008160E5"/>
    <w:rsid w:val="00816B14"/>
    <w:rsid w:val="00817557"/>
    <w:rsid w:val="0081757C"/>
    <w:rsid w:val="00817AEB"/>
    <w:rsid w:val="00817C5E"/>
    <w:rsid w:val="00817DBD"/>
    <w:rsid w:val="008200EC"/>
    <w:rsid w:val="008208EB"/>
    <w:rsid w:val="00821133"/>
    <w:rsid w:val="0082245C"/>
    <w:rsid w:val="00822C74"/>
    <w:rsid w:val="00822DEF"/>
    <w:rsid w:val="00823A0D"/>
    <w:rsid w:val="00823DC8"/>
    <w:rsid w:val="00824D79"/>
    <w:rsid w:val="00825322"/>
    <w:rsid w:val="008255FD"/>
    <w:rsid w:val="008260C5"/>
    <w:rsid w:val="008261A0"/>
    <w:rsid w:val="00826AE7"/>
    <w:rsid w:val="00826F97"/>
    <w:rsid w:val="0082750B"/>
    <w:rsid w:val="00827FF8"/>
    <w:rsid w:val="00830162"/>
    <w:rsid w:val="00830556"/>
    <w:rsid w:val="0083077D"/>
    <w:rsid w:val="00830B4F"/>
    <w:rsid w:val="00831E3E"/>
    <w:rsid w:val="00833197"/>
    <w:rsid w:val="0083381D"/>
    <w:rsid w:val="00834790"/>
    <w:rsid w:val="00834ED2"/>
    <w:rsid w:val="00835D76"/>
    <w:rsid w:val="00836627"/>
    <w:rsid w:val="008366BD"/>
    <w:rsid w:val="00836BB3"/>
    <w:rsid w:val="0083723B"/>
    <w:rsid w:val="00837B4C"/>
    <w:rsid w:val="00837D4A"/>
    <w:rsid w:val="00837DF9"/>
    <w:rsid w:val="008408BD"/>
    <w:rsid w:val="00840DDB"/>
    <w:rsid w:val="0084134C"/>
    <w:rsid w:val="00841A8A"/>
    <w:rsid w:val="00841F20"/>
    <w:rsid w:val="0084201A"/>
    <w:rsid w:val="008425A9"/>
    <w:rsid w:val="00842C07"/>
    <w:rsid w:val="00843265"/>
    <w:rsid w:val="008434E4"/>
    <w:rsid w:val="00843512"/>
    <w:rsid w:val="0084377F"/>
    <w:rsid w:val="008437FC"/>
    <w:rsid w:val="00843982"/>
    <w:rsid w:val="00844231"/>
    <w:rsid w:val="00844400"/>
    <w:rsid w:val="008456C7"/>
    <w:rsid w:val="00845F1F"/>
    <w:rsid w:val="008460ED"/>
    <w:rsid w:val="0084689E"/>
    <w:rsid w:val="00846D93"/>
    <w:rsid w:val="00847432"/>
    <w:rsid w:val="008478E7"/>
    <w:rsid w:val="00847D11"/>
    <w:rsid w:val="008500CA"/>
    <w:rsid w:val="00850C98"/>
    <w:rsid w:val="00851865"/>
    <w:rsid w:val="00851968"/>
    <w:rsid w:val="00852FC4"/>
    <w:rsid w:val="00852FED"/>
    <w:rsid w:val="0085324A"/>
    <w:rsid w:val="0085390F"/>
    <w:rsid w:val="00853C95"/>
    <w:rsid w:val="00853E1B"/>
    <w:rsid w:val="00853E2C"/>
    <w:rsid w:val="008563AD"/>
    <w:rsid w:val="008565B5"/>
    <w:rsid w:val="008566AD"/>
    <w:rsid w:val="0085682A"/>
    <w:rsid w:val="008568E7"/>
    <w:rsid w:val="00856AE4"/>
    <w:rsid w:val="00857443"/>
    <w:rsid w:val="008579F7"/>
    <w:rsid w:val="00857D35"/>
    <w:rsid w:val="00860A71"/>
    <w:rsid w:val="00860D3C"/>
    <w:rsid w:val="00860EF1"/>
    <w:rsid w:val="00861148"/>
    <w:rsid w:val="00861590"/>
    <w:rsid w:val="008615AF"/>
    <w:rsid w:val="008618C2"/>
    <w:rsid w:val="00861BAC"/>
    <w:rsid w:val="00861BE3"/>
    <w:rsid w:val="008627B4"/>
    <w:rsid w:val="00862CB8"/>
    <w:rsid w:val="00862E91"/>
    <w:rsid w:val="00864716"/>
    <w:rsid w:val="0086563B"/>
    <w:rsid w:val="0086586C"/>
    <w:rsid w:val="00865A49"/>
    <w:rsid w:val="00865B65"/>
    <w:rsid w:val="00865E49"/>
    <w:rsid w:val="008660AB"/>
    <w:rsid w:val="008663D7"/>
    <w:rsid w:val="00866DCA"/>
    <w:rsid w:val="0086771E"/>
    <w:rsid w:val="00867992"/>
    <w:rsid w:val="00867C23"/>
    <w:rsid w:val="00872593"/>
    <w:rsid w:val="00873DA7"/>
    <w:rsid w:val="00874179"/>
    <w:rsid w:val="008741C4"/>
    <w:rsid w:val="00874C5E"/>
    <w:rsid w:val="00875240"/>
    <w:rsid w:val="00875F6A"/>
    <w:rsid w:val="008762C7"/>
    <w:rsid w:val="00877036"/>
    <w:rsid w:val="0087734B"/>
    <w:rsid w:val="00877627"/>
    <w:rsid w:val="00877739"/>
    <w:rsid w:val="00877DFD"/>
    <w:rsid w:val="00881484"/>
    <w:rsid w:val="008818CE"/>
    <w:rsid w:val="008818FC"/>
    <w:rsid w:val="00881FEF"/>
    <w:rsid w:val="008820DE"/>
    <w:rsid w:val="0088239D"/>
    <w:rsid w:val="00882753"/>
    <w:rsid w:val="008830F7"/>
    <w:rsid w:val="00884287"/>
    <w:rsid w:val="0088528B"/>
    <w:rsid w:val="00885378"/>
    <w:rsid w:val="00885522"/>
    <w:rsid w:val="00885B89"/>
    <w:rsid w:val="00885FC7"/>
    <w:rsid w:val="008864F2"/>
    <w:rsid w:val="008868E5"/>
    <w:rsid w:val="00886AB4"/>
    <w:rsid w:val="00887B41"/>
    <w:rsid w:val="00887CE7"/>
    <w:rsid w:val="00887F34"/>
    <w:rsid w:val="008901B1"/>
    <w:rsid w:val="008901F1"/>
    <w:rsid w:val="00890E8E"/>
    <w:rsid w:val="00891BA1"/>
    <w:rsid w:val="00892647"/>
    <w:rsid w:val="00893800"/>
    <w:rsid w:val="00893845"/>
    <w:rsid w:val="00893919"/>
    <w:rsid w:val="00893AB2"/>
    <w:rsid w:val="00894573"/>
    <w:rsid w:val="00894E10"/>
    <w:rsid w:val="00894FC7"/>
    <w:rsid w:val="0089587D"/>
    <w:rsid w:val="00895981"/>
    <w:rsid w:val="00895D62"/>
    <w:rsid w:val="008966A8"/>
    <w:rsid w:val="00896830"/>
    <w:rsid w:val="00896841"/>
    <w:rsid w:val="008969AD"/>
    <w:rsid w:val="00896B51"/>
    <w:rsid w:val="00897108"/>
    <w:rsid w:val="00897F5D"/>
    <w:rsid w:val="008A0053"/>
    <w:rsid w:val="008A02AF"/>
    <w:rsid w:val="008A07CF"/>
    <w:rsid w:val="008A08F9"/>
    <w:rsid w:val="008A0E42"/>
    <w:rsid w:val="008A10B4"/>
    <w:rsid w:val="008A178D"/>
    <w:rsid w:val="008A266F"/>
    <w:rsid w:val="008A27D0"/>
    <w:rsid w:val="008A2946"/>
    <w:rsid w:val="008A2E08"/>
    <w:rsid w:val="008A3AEE"/>
    <w:rsid w:val="008A4796"/>
    <w:rsid w:val="008A554C"/>
    <w:rsid w:val="008A5F81"/>
    <w:rsid w:val="008A627C"/>
    <w:rsid w:val="008A6494"/>
    <w:rsid w:val="008A7A4C"/>
    <w:rsid w:val="008B0A0C"/>
    <w:rsid w:val="008B0ED0"/>
    <w:rsid w:val="008B0EF0"/>
    <w:rsid w:val="008B174C"/>
    <w:rsid w:val="008B18D2"/>
    <w:rsid w:val="008B1D15"/>
    <w:rsid w:val="008B1FF7"/>
    <w:rsid w:val="008B203B"/>
    <w:rsid w:val="008B2D4A"/>
    <w:rsid w:val="008B3101"/>
    <w:rsid w:val="008B353B"/>
    <w:rsid w:val="008B3CEB"/>
    <w:rsid w:val="008B3F78"/>
    <w:rsid w:val="008B4206"/>
    <w:rsid w:val="008B45B2"/>
    <w:rsid w:val="008B4810"/>
    <w:rsid w:val="008B4875"/>
    <w:rsid w:val="008B4EF6"/>
    <w:rsid w:val="008B5C0D"/>
    <w:rsid w:val="008B5D9E"/>
    <w:rsid w:val="008B6BBC"/>
    <w:rsid w:val="008C0134"/>
    <w:rsid w:val="008C0B6A"/>
    <w:rsid w:val="008C0ECC"/>
    <w:rsid w:val="008C1441"/>
    <w:rsid w:val="008C14DC"/>
    <w:rsid w:val="008C1530"/>
    <w:rsid w:val="008C18DD"/>
    <w:rsid w:val="008C2B25"/>
    <w:rsid w:val="008C2BB0"/>
    <w:rsid w:val="008C3C99"/>
    <w:rsid w:val="008C3DB0"/>
    <w:rsid w:val="008C43E6"/>
    <w:rsid w:val="008C4DF8"/>
    <w:rsid w:val="008C5275"/>
    <w:rsid w:val="008C53D0"/>
    <w:rsid w:val="008C55AF"/>
    <w:rsid w:val="008C6112"/>
    <w:rsid w:val="008C71D5"/>
    <w:rsid w:val="008C752F"/>
    <w:rsid w:val="008D0E81"/>
    <w:rsid w:val="008D161E"/>
    <w:rsid w:val="008D16C2"/>
    <w:rsid w:val="008D218D"/>
    <w:rsid w:val="008D2374"/>
    <w:rsid w:val="008D2C0E"/>
    <w:rsid w:val="008D324B"/>
    <w:rsid w:val="008D35C0"/>
    <w:rsid w:val="008D3D35"/>
    <w:rsid w:val="008D3D8C"/>
    <w:rsid w:val="008D44DD"/>
    <w:rsid w:val="008D5918"/>
    <w:rsid w:val="008D592A"/>
    <w:rsid w:val="008D5A28"/>
    <w:rsid w:val="008D5AC9"/>
    <w:rsid w:val="008D5EB2"/>
    <w:rsid w:val="008D5EB9"/>
    <w:rsid w:val="008D641B"/>
    <w:rsid w:val="008D673F"/>
    <w:rsid w:val="008D6C89"/>
    <w:rsid w:val="008D6E60"/>
    <w:rsid w:val="008D7104"/>
    <w:rsid w:val="008D72BB"/>
    <w:rsid w:val="008D7E7F"/>
    <w:rsid w:val="008D7F4D"/>
    <w:rsid w:val="008E06C1"/>
    <w:rsid w:val="008E06CE"/>
    <w:rsid w:val="008E0761"/>
    <w:rsid w:val="008E0A94"/>
    <w:rsid w:val="008E0A9C"/>
    <w:rsid w:val="008E0D43"/>
    <w:rsid w:val="008E118E"/>
    <w:rsid w:val="008E15D2"/>
    <w:rsid w:val="008E1810"/>
    <w:rsid w:val="008E1977"/>
    <w:rsid w:val="008E2354"/>
    <w:rsid w:val="008E3B9A"/>
    <w:rsid w:val="008E3E6B"/>
    <w:rsid w:val="008E458A"/>
    <w:rsid w:val="008E4862"/>
    <w:rsid w:val="008E49DC"/>
    <w:rsid w:val="008E4EBE"/>
    <w:rsid w:val="008E512F"/>
    <w:rsid w:val="008E5436"/>
    <w:rsid w:val="008E59B3"/>
    <w:rsid w:val="008E5E71"/>
    <w:rsid w:val="008E6127"/>
    <w:rsid w:val="008E6487"/>
    <w:rsid w:val="008E66A0"/>
    <w:rsid w:val="008E6A56"/>
    <w:rsid w:val="008E6B3F"/>
    <w:rsid w:val="008E6EB4"/>
    <w:rsid w:val="008E6EE2"/>
    <w:rsid w:val="008E710C"/>
    <w:rsid w:val="008E7458"/>
    <w:rsid w:val="008E74AF"/>
    <w:rsid w:val="008F03A9"/>
    <w:rsid w:val="008F0764"/>
    <w:rsid w:val="008F11DA"/>
    <w:rsid w:val="008F1AA7"/>
    <w:rsid w:val="008F24C7"/>
    <w:rsid w:val="008F2C9A"/>
    <w:rsid w:val="008F3559"/>
    <w:rsid w:val="008F3B6D"/>
    <w:rsid w:val="008F3C07"/>
    <w:rsid w:val="008F424B"/>
    <w:rsid w:val="008F433E"/>
    <w:rsid w:val="008F44EB"/>
    <w:rsid w:val="008F4936"/>
    <w:rsid w:val="008F547D"/>
    <w:rsid w:val="008F62E6"/>
    <w:rsid w:val="008F66AA"/>
    <w:rsid w:val="008F6DAB"/>
    <w:rsid w:val="008F6EDD"/>
    <w:rsid w:val="008F7319"/>
    <w:rsid w:val="008F7894"/>
    <w:rsid w:val="008F78C3"/>
    <w:rsid w:val="008F79CF"/>
    <w:rsid w:val="008F7CA4"/>
    <w:rsid w:val="008F7D3F"/>
    <w:rsid w:val="0090001F"/>
    <w:rsid w:val="0090075E"/>
    <w:rsid w:val="00900B0B"/>
    <w:rsid w:val="00900C75"/>
    <w:rsid w:val="009016DB"/>
    <w:rsid w:val="00901819"/>
    <w:rsid w:val="00901930"/>
    <w:rsid w:val="00901E31"/>
    <w:rsid w:val="009027A5"/>
    <w:rsid w:val="00902C3B"/>
    <w:rsid w:val="00902EE2"/>
    <w:rsid w:val="009030FB"/>
    <w:rsid w:val="00903850"/>
    <w:rsid w:val="00903D20"/>
    <w:rsid w:val="00903F4F"/>
    <w:rsid w:val="0090449C"/>
    <w:rsid w:val="00905162"/>
    <w:rsid w:val="00905243"/>
    <w:rsid w:val="0090634B"/>
    <w:rsid w:val="00906DE1"/>
    <w:rsid w:val="00910171"/>
    <w:rsid w:val="00910271"/>
    <w:rsid w:val="00910A40"/>
    <w:rsid w:val="00910B7D"/>
    <w:rsid w:val="00910F0E"/>
    <w:rsid w:val="009113F9"/>
    <w:rsid w:val="00911A67"/>
    <w:rsid w:val="00911C14"/>
    <w:rsid w:val="0091235B"/>
    <w:rsid w:val="00913B15"/>
    <w:rsid w:val="00914409"/>
    <w:rsid w:val="009146B5"/>
    <w:rsid w:val="00914982"/>
    <w:rsid w:val="009149DF"/>
    <w:rsid w:val="009150C6"/>
    <w:rsid w:val="00915E27"/>
    <w:rsid w:val="00916DB7"/>
    <w:rsid w:val="00917135"/>
    <w:rsid w:val="00917140"/>
    <w:rsid w:val="00917156"/>
    <w:rsid w:val="009175CD"/>
    <w:rsid w:val="00917BFD"/>
    <w:rsid w:val="00920FEC"/>
    <w:rsid w:val="009211CF"/>
    <w:rsid w:val="00921423"/>
    <w:rsid w:val="009223CC"/>
    <w:rsid w:val="00922796"/>
    <w:rsid w:val="00923209"/>
    <w:rsid w:val="0092342F"/>
    <w:rsid w:val="0092392F"/>
    <w:rsid w:val="00924972"/>
    <w:rsid w:val="00924B06"/>
    <w:rsid w:val="009255B1"/>
    <w:rsid w:val="00925691"/>
    <w:rsid w:val="00925CB1"/>
    <w:rsid w:val="00925E38"/>
    <w:rsid w:val="00925F0A"/>
    <w:rsid w:val="0092608E"/>
    <w:rsid w:val="009262AD"/>
    <w:rsid w:val="009263EE"/>
    <w:rsid w:val="00926C87"/>
    <w:rsid w:val="0092745D"/>
    <w:rsid w:val="00930394"/>
    <w:rsid w:val="00930884"/>
    <w:rsid w:val="0093146B"/>
    <w:rsid w:val="00931814"/>
    <w:rsid w:val="0093209A"/>
    <w:rsid w:val="009321DF"/>
    <w:rsid w:val="0093252B"/>
    <w:rsid w:val="00933199"/>
    <w:rsid w:val="00933730"/>
    <w:rsid w:val="0093375C"/>
    <w:rsid w:val="00933CAF"/>
    <w:rsid w:val="00933DF5"/>
    <w:rsid w:val="00933EBC"/>
    <w:rsid w:val="009341C5"/>
    <w:rsid w:val="00934503"/>
    <w:rsid w:val="00934844"/>
    <w:rsid w:val="00934D2C"/>
    <w:rsid w:val="00935B4F"/>
    <w:rsid w:val="009360D0"/>
    <w:rsid w:val="00937868"/>
    <w:rsid w:val="00937A92"/>
    <w:rsid w:val="00940B16"/>
    <w:rsid w:val="009413E9"/>
    <w:rsid w:val="00941A6F"/>
    <w:rsid w:val="00941B60"/>
    <w:rsid w:val="00941BD4"/>
    <w:rsid w:val="00941EBA"/>
    <w:rsid w:val="009428B7"/>
    <w:rsid w:val="00942957"/>
    <w:rsid w:val="00942BD1"/>
    <w:rsid w:val="0094302E"/>
    <w:rsid w:val="00943115"/>
    <w:rsid w:val="00943FFA"/>
    <w:rsid w:val="0094407A"/>
    <w:rsid w:val="009440F7"/>
    <w:rsid w:val="00944125"/>
    <w:rsid w:val="00944E0D"/>
    <w:rsid w:val="00945449"/>
    <w:rsid w:val="00945462"/>
    <w:rsid w:val="00945B36"/>
    <w:rsid w:val="00946969"/>
    <w:rsid w:val="00946CDF"/>
    <w:rsid w:val="0094741D"/>
    <w:rsid w:val="009478C1"/>
    <w:rsid w:val="00947C4D"/>
    <w:rsid w:val="00947DC0"/>
    <w:rsid w:val="009503D4"/>
    <w:rsid w:val="009504BB"/>
    <w:rsid w:val="0095077D"/>
    <w:rsid w:val="00950BF6"/>
    <w:rsid w:val="0095142A"/>
    <w:rsid w:val="00951D3D"/>
    <w:rsid w:val="00951F5A"/>
    <w:rsid w:val="009523E2"/>
    <w:rsid w:val="009529DB"/>
    <w:rsid w:val="00953775"/>
    <w:rsid w:val="00953A03"/>
    <w:rsid w:val="009544FD"/>
    <w:rsid w:val="00955B4F"/>
    <w:rsid w:val="00956F43"/>
    <w:rsid w:val="00956F76"/>
    <w:rsid w:val="009578AB"/>
    <w:rsid w:val="009579B6"/>
    <w:rsid w:val="00957C00"/>
    <w:rsid w:val="00957C09"/>
    <w:rsid w:val="00960EA6"/>
    <w:rsid w:val="0096107B"/>
    <w:rsid w:val="00961143"/>
    <w:rsid w:val="00961B68"/>
    <w:rsid w:val="00962901"/>
    <w:rsid w:val="00962F3F"/>
    <w:rsid w:val="00963284"/>
    <w:rsid w:val="00963B1A"/>
    <w:rsid w:val="00963B65"/>
    <w:rsid w:val="009645F2"/>
    <w:rsid w:val="00964E18"/>
    <w:rsid w:val="009657CE"/>
    <w:rsid w:val="00965BD9"/>
    <w:rsid w:val="009678A8"/>
    <w:rsid w:val="00967B43"/>
    <w:rsid w:val="00967FD0"/>
    <w:rsid w:val="0097054A"/>
    <w:rsid w:val="009706BC"/>
    <w:rsid w:val="00971CB0"/>
    <w:rsid w:val="009729CF"/>
    <w:rsid w:val="0097300B"/>
    <w:rsid w:val="0097323E"/>
    <w:rsid w:val="009749A9"/>
    <w:rsid w:val="00974C63"/>
    <w:rsid w:val="009750B2"/>
    <w:rsid w:val="009752D8"/>
    <w:rsid w:val="00975736"/>
    <w:rsid w:val="00976AC7"/>
    <w:rsid w:val="0097740E"/>
    <w:rsid w:val="00980463"/>
    <w:rsid w:val="009811EE"/>
    <w:rsid w:val="00981305"/>
    <w:rsid w:val="00981499"/>
    <w:rsid w:val="00981B92"/>
    <w:rsid w:val="00981DA8"/>
    <w:rsid w:val="0098219C"/>
    <w:rsid w:val="0098236E"/>
    <w:rsid w:val="00983221"/>
    <w:rsid w:val="009839CE"/>
    <w:rsid w:val="00984467"/>
    <w:rsid w:val="009844FB"/>
    <w:rsid w:val="00984CFB"/>
    <w:rsid w:val="009860C5"/>
    <w:rsid w:val="00986BF9"/>
    <w:rsid w:val="009871E7"/>
    <w:rsid w:val="0098724E"/>
    <w:rsid w:val="009876C8"/>
    <w:rsid w:val="009877E8"/>
    <w:rsid w:val="00987C84"/>
    <w:rsid w:val="009901D5"/>
    <w:rsid w:val="009906E7"/>
    <w:rsid w:val="00991026"/>
    <w:rsid w:val="00992AC3"/>
    <w:rsid w:val="009935DA"/>
    <w:rsid w:val="00993773"/>
    <w:rsid w:val="009940A0"/>
    <w:rsid w:val="00994782"/>
    <w:rsid w:val="00994C2A"/>
    <w:rsid w:val="009954DB"/>
    <w:rsid w:val="00995762"/>
    <w:rsid w:val="00996A91"/>
    <w:rsid w:val="009972A9"/>
    <w:rsid w:val="00997813"/>
    <w:rsid w:val="00997C83"/>
    <w:rsid w:val="00997D1A"/>
    <w:rsid w:val="009A011A"/>
    <w:rsid w:val="009A0711"/>
    <w:rsid w:val="009A0B3C"/>
    <w:rsid w:val="009A0C8B"/>
    <w:rsid w:val="009A135C"/>
    <w:rsid w:val="009A1387"/>
    <w:rsid w:val="009A1769"/>
    <w:rsid w:val="009A17D8"/>
    <w:rsid w:val="009A2430"/>
    <w:rsid w:val="009A2875"/>
    <w:rsid w:val="009A2EE0"/>
    <w:rsid w:val="009A4CC2"/>
    <w:rsid w:val="009A4F14"/>
    <w:rsid w:val="009A4F37"/>
    <w:rsid w:val="009A573C"/>
    <w:rsid w:val="009A5EBF"/>
    <w:rsid w:val="009A6958"/>
    <w:rsid w:val="009A704B"/>
    <w:rsid w:val="009A7BBC"/>
    <w:rsid w:val="009A7C12"/>
    <w:rsid w:val="009B0030"/>
    <w:rsid w:val="009B05D5"/>
    <w:rsid w:val="009B09B8"/>
    <w:rsid w:val="009B0A9B"/>
    <w:rsid w:val="009B0B64"/>
    <w:rsid w:val="009B240F"/>
    <w:rsid w:val="009B4090"/>
    <w:rsid w:val="009B4E2E"/>
    <w:rsid w:val="009B4F2F"/>
    <w:rsid w:val="009B5473"/>
    <w:rsid w:val="009B5BB5"/>
    <w:rsid w:val="009B634E"/>
    <w:rsid w:val="009B6D87"/>
    <w:rsid w:val="009B6E24"/>
    <w:rsid w:val="009B7265"/>
    <w:rsid w:val="009B7302"/>
    <w:rsid w:val="009B7453"/>
    <w:rsid w:val="009B75A2"/>
    <w:rsid w:val="009B7E93"/>
    <w:rsid w:val="009C0C90"/>
    <w:rsid w:val="009C20C1"/>
    <w:rsid w:val="009C2896"/>
    <w:rsid w:val="009C35FD"/>
    <w:rsid w:val="009C39BD"/>
    <w:rsid w:val="009C415A"/>
    <w:rsid w:val="009C4EDB"/>
    <w:rsid w:val="009C531B"/>
    <w:rsid w:val="009C53CE"/>
    <w:rsid w:val="009C542E"/>
    <w:rsid w:val="009C58BA"/>
    <w:rsid w:val="009C68EF"/>
    <w:rsid w:val="009C6D8C"/>
    <w:rsid w:val="009C6EC3"/>
    <w:rsid w:val="009C7443"/>
    <w:rsid w:val="009C7E6C"/>
    <w:rsid w:val="009D02C4"/>
    <w:rsid w:val="009D0B8F"/>
    <w:rsid w:val="009D0DC0"/>
    <w:rsid w:val="009D172D"/>
    <w:rsid w:val="009D17F7"/>
    <w:rsid w:val="009D18AA"/>
    <w:rsid w:val="009D1903"/>
    <w:rsid w:val="009D1F1C"/>
    <w:rsid w:val="009D27F4"/>
    <w:rsid w:val="009D29A1"/>
    <w:rsid w:val="009D2C1D"/>
    <w:rsid w:val="009D3781"/>
    <w:rsid w:val="009D4519"/>
    <w:rsid w:val="009D4BEF"/>
    <w:rsid w:val="009D55A0"/>
    <w:rsid w:val="009D64CB"/>
    <w:rsid w:val="009D66B9"/>
    <w:rsid w:val="009D6C09"/>
    <w:rsid w:val="009D6DBC"/>
    <w:rsid w:val="009D6FB2"/>
    <w:rsid w:val="009D7732"/>
    <w:rsid w:val="009D7770"/>
    <w:rsid w:val="009D7B8C"/>
    <w:rsid w:val="009E152B"/>
    <w:rsid w:val="009E1E0C"/>
    <w:rsid w:val="009E1F01"/>
    <w:rsid w:val="009E3520"/>
    <w:rsid w:val="009E3870"/>
    <w:rsid w:val="009E3896"/>
    <w:rsid w:val="009E38B0"/>
    <w:rsid w:val="009E4A26"/>
    <w:rsid w:val="009E52A5"/>
    <w:rsid w:val="009E52F9"/>
    <w:rsid w:val="009E5759"/>
    <w:rsid w:val="009E64E0"/>
    <w:rsid w:val="009E6C52"/>
    <w:rsid w:val="009E7458"/>
    <w:rsid w:val="009E790F"/>
    <w:rsid w:val="009E7B2E"/>
    <w:rsid w:val="009E7E21"/>
    <w:rsid w:val="009F0838"/>
    <w:rsid w:val="009F08F6"/>
    <w:rsid w:val="009F1941"/>
    <w:rsid w:val="009F1E4E"/>
    <w:rsid w:val="009F2215"/>
    <w:rsid w:val="009F23E0"/>
    <w:rsid w:val="009F34CC"/>
    <w:rsid w:val="009F4846"/>
    <w:rsid w:val="009F56CF"/>
    <w:rsid w:val="009F63E8"/>
    <w:rsid w:val="009F6430"/>
    <w:rsid w:val="009F6601"/>
    <w:rsid w:val="009F73E7"/>
    <w:rsid w:val="00A00321"/>
    <w:rsid w:val="00A00801"/>
    <w:rsid w:val="00A00DDD"/>
    <w:rsid w:val="00A01737"/>
    <w:rsid w:val="00A0175D"/>
    <w:rsid w:val="00A01D04"/>
    <w:rsid w:val="00A0223D"/>
    <w:rsid w:val="00A02637"/>
    <w:rsid w:val="00A02BC9"/>
    <w:rsid w:val="00A02D11"/>
    <w:rsid w:val="00A02ECB"/>
    <w:rsid w:val="00A02F45"/>
    <w:rsid w:val="00A0323D"/>
    <w:rsid w:val="00A03659"/>
    <w:rsid w:val="00A0370E"/>
    <w:rsid w:val="00A03BAA"/>
    <w:rsid w:val="00A04BC3"/>
    <w:rsid w:val="00A04E88"/>
    <w:rsid w:val="00A05AED"/>
    <w:rsid w:val="00A05B6F"/>
    <w:rsid w:val="00A05D4E"/>
    <w:rsid w:val="00A05E48"/>
    <w:rsid w:val="00A06092"/>
    <w:rsid w:val="00A0625D"/>
    <w:rsid w:val="00A06D9E"/>
    <w:rsid w:val="00A07418"/>
    <w:rsid w:val="00A07831"/>
    <w:rsid w:val="00A114A8"/>
    <w:rsid w:val="00A11699"/>
    <w:rsid w:val="00A11C3A"/>
    <w:rsid w:val="00A11C71"/>
    <w:rsid w:val="00A128C9"/>
    <w:rsid w:val="00A12994"/>
    <w:rsid w:val="00A12C07"/>
    <w:rsid w:val="00A12F18"/>
    <w:rsid w:val="00A13BC8"/>
    <w:rsid w:val="00A13E13"/>
    <w:rsid w:val="00A13FFC"/>
    <w:rsid w:val="00A141EE"/>
    <w:rsid w:val="00A14254"/>
    <w:rsid w:val="00A14AA6"/>
    <w:rsid w:val="00A155A1"/>
    <w:rsid w:val="00A159CF"/>
    <w:rsid w:val="00A15E8D"/>
    <w:rsid w:val="00A16672"/>
    <w:rsid w:val="00A16A46"/>
    <w:rsid w:val="00A177E0"/>
    <w:rsid w:val="00A17AB5"/>
    <w:rsid w:val="00A17BB7"/>
    <w:rsid w:val="00A17CBA"/>
    <w:rsid w:val="00A20682"/>
    <w:rsid w:val="00A2125B"/>
    <w:rsid w:val="00A21A56"/>
    <w:rsid w:val="00A21E2C"/>
    <w:rsid w:val="00A21E47"/>
    <w:rsid w:val="00A2200B"/>
    <w:rsid w:val="00A22C7D"/>
    <w:rsid w:val="00A23206"/>
    <w:rsid w:val="00A2324E"/>
    <w:rsid w:val="00A23A67"/>
    <w:rsid w:val="00A23BDD"/>
    <w:rsid w:val="00A24331"/>
    <w:rsid w:val="00A2466E"/>
    <w:rsid w:val="00A24B4B"/>
    <w:rsid w:val="00A24C45"/>
    <w:rsid w:val="00A250F8"/>
    <w:rsid w:val="00A2587B"/>
    <w:rsid w:val="00A25ABC"/>
    <w:rsid w:val="00A265EF"/>
    <w:rsid w:val="00A26BA4"/>
    <w:rsid w:val="00A27394"/>
    <w:rsid w:val="00A27697"/>
    <w:rsid w:val="00A27C49"/>
    <w:rsid w:val="00A27D7D"/>
    <w:rsid w:val="00A30EF2"/>
    <w:rsid w:val="00A31096"/>
    <w:rsid w:val="00A317AF"/>
    <w:rsid w:val="00A317CE"/>
    <w:rsid w:val="00A31ACE"/>
    <w:rsid w:val="00A31DE9"/>
    <w:rsid w:val="00A320AE"/>
    <w:rsid w:val="00A3226C"/>
    <w:rsid w:val="00A32619"/>
    <w:rsid w:val="00A32BCC"/>
    <w:rsid w:val="00A32E79"/>
    <w:rsid w:val="00A33339"/>
    <w:rsid w:val="00A33434"/>
    <w:rsid w:val="00A33603"/>
    <w:rsid w:val="00A33A9F"/>
    <w:rsid w:val="00A33B9A"/>
    <w:rsid w:val="00A33E8B"/>
    <w:rsid w:val="00A34940"/>
    <w:rsid w:val="00A34A2F"/>
    <w:rsid w:val="00A350BA"/>
    <w:rsid w:val="00A35A58"/>
    <w:rsid w:val="00A36496"/>
    <w:rsid w:val="00A365E2"/>
    <w:rsid w:val="00A36922"/>
    <w:rsid w:val="00A36C46"/>
    <w:rsid w:val="00A4007B"/>
    <w:rsid w:val="00A408EB"/>
    <w:rsid w:val="00A40C61"/>
    <w:rsid w:val="00A40DF5"/>
    <w:rsid w:val="00A41941"/>
    <w:rsid w:val="00A41B03"/>
    <w:rsid w:val="00A41F08"/>
    <w:rsid w:val="00A423C8"/>
    <w:rsid w:val="00A429CA"/>
    <w:rsid w:val="00A42D71"/>
    <w:rsid w:val="00A43060"/>
    <w:rsid w:val="00A447E0"/>
    <w:rsid w:val="00A44934"/>
    <w:rsid w:val="00A449BB"/>
    <w:rsid w:val="00A44CFD"/>
    <w:rsid w:val="00A45500"/>
    <w:rsid w:val="00A46BD6"/>
    <w:rsid w:val="00A4765C"/>
    <w:rsid w:val="00A47937"/>
    <w:rsid w:val="00A50555"/>
    <w:rsid w:val="00A50784"/>
    <w:rsid w:val="00A50EB7"/>
    <w:rsid w:val="00A50F76"/>
    <w:rsid w:val="00A51220"/>
    <w:rsid w:val="00A51CEC"/>
    <w:rsid w:val="00A51F52"/>
    <w:rsid w:val="00A52410"/>
    <w:rsid w:val="00A5260E"/>
    <w:rsid w:val="00A5285D"/>
    <w:rsid w:val="00A52AFF"/>
    <w:rsid w:val="00A5337D"/>
    <w:rsid w:val="00A53A01"/>
    <w:rsid w:val="00A53AB9"/>
    <w:rsid w:val="00A5410D"/>
    <w:rsid w:val="00A546D4"/>
    <w:rsid w:val="00A5498A"/>
    <w:rsid w:val="00A54A9C"/>
    <w:rsid w:val="00A54F86"/>
    <w:rsid w:val="00A550BA"/>
    <w:rsid w:val="00A55168"/>
    <w:rsid w:val="00A55931"/>
    <w:rsid w:val="00A55D64"/>
    <w:rsid w:val="00A56232"/>
    <w:rsid w:val="00A577BD"/>
    <w:rsid w:val="00A57977"/>
    <w:rsid w:val="00A57BB0"/>
    <w:rsid w:val="00A57F8C"/>
    <w:rsid w:val="00A60178"/>
    <w:rsid w:val="00A60C33"/>
    <w:rsid w:val="00A612E5"/>
    <w:rsid w:val="00A616D5"/>
    <w:rsid w:val="00A619CE"/>
    <w:rsid w:val="00A61A27"/>
    <w:rsid w:val="00A61C6D"/>
    <w:rsid w:val="00A61F30"/>
    <w:rsid w:val="00A62C4B"/>
    <w:rsid w:val="00A62EAF"/>
    <w:rsid w:val="00A62EEF"/>
    <w:rsid w:val="00A642D0"/>
    <w:rsid w:val="00A64A2B"/>
    <w:rsid w:val="00A64AC3"/>
    <w:rsid w:val="00A6500A"/>
    <w:rsid w:val="00A65043"/>
    <w:rsid w:val="00A652B3"/>
    <w:rsid w:val="00A6536D"/>
    <w:rsid w:val="00A6588C"/>
    <w:rsid w:val="00A65E6F"/>
    <w:rsid w:val="00A664BC"/>
    <w:rsid w:val="00A665E0"/>
    <w:rsid w:val="00A666AF"/>
    <w:rsid w:val="00A66E04"/>
    <w:rsid w:val="00A67416"/>
    <w:rsid w:val="00A67722"/>
    <w:rsid w:val="00A67CA5"/>
    <w:rsid w:val="00A67D6F"/>
    <w:rsid w:val="00A67FB1"/>
    <w:rsid w:val="00A70578"/>
    <w:rsid w:val="00A70758"/>
    <w:rsid w:val="00A7128E"/>
    <w:rsid w:val="00A72547"/>
    <w:rsid w:val="00A7263A"/>
    <w:rsid w:val="00A72A98"/>
    <w:rsid w:val="00A72B83"/>
    <w:rsid w:val="00A745DC"/>
    <w:rsid w:val="00A749E8"/>
    <w:rsid w:val="00A74B17"/>
    <w:rsid w:val="00A751B3"/>
    <w:rsid w:val="00A753E1"/>
    <w:rsid w:val="00A75415"/>
    <w:rsid w:val="00A7567F"/>
    <w:rsid w:val="00A7592D"/>
    <w:rsid w:val="00A76D53"/>
    <w:rsid w:val="00A77D28"/>
    <w:rsid w:val="00A80260"/>
    <w:rsid w:val="00A80291"/>
    <w:rsid w:val="00A80889"/>
    <w:rsid w:val="00A809C0"/>
    <w:rsid w:val="00A80D92"/>
    <w:rsid w:val="00A8158E"/>
    <w:rsid w:val="00A81696"/>
    <w:rsid w:val="00A81912"/>
    <w:rsid w:val="00A81D39"/>
    <w:rsid w:val="00A81E4F"/>
    <w:rsid w:val="00A81FB3"/>
    <w:rsid w:val="00A82DC4"/>
    <w:rsid w:val="00A8355C"/>
    <w:rsid w:val="00A8387A"/>
    <w:rsid w:val="00A842AF"/>
    <w:rsid w:val="00A845F6"/>
    <w:rsid w:val="00A84694"/>
    <w:rsid w:val="00A85C48"/>
    <w:rsid w:val="00A86464"/>
    <w:rsid w:val="00A90113"/>
    <w:rsid w:val="00A90344"/>
    <w:rsid w:val="00A906FC"/>
    <w:rsid w:val="00A909EC"/>
    <w:rsid w:val="00A90AD4"/>
    <w:rsid w:val="00A90FD0"/>
    <w:rsid w:val="00A91240"/>
    <w:rsid w:val="00A91859"/>
    <w:rsid w:val="00A91CB4"/>
    <w:rsid w:val="00A91D29"/>
    <w:rsid w:val="00A9328D"/>
    <w:rsid w:val="00A935B9"/>
    <w:rsid w:val="00A941E1"/>
    <w:rsid w:val="00A9461C"/>
    <w:rsid w:val="00A9465D"/>
    <w:rsid w:val="00A946D3"/>
    <w:rsid w:val="00A94805"/>
    <w:rsid w:val="00A94C8E"/>
    <w:rsid w:val="00A9571E"/>
    <w:rsid w:val="00A96766"/>
    <w:rsid w:val="00A97232"/>
    <w:rsid w:val="00A97A25"/>
    <w:rsid w:val="00A97DC1"/>
    <w:rsid w:val="00A97FA9"/>
    <w:rsid w:val="00AA00F9"/>
    <w:rsid w:val="00AA03C8"/>
    <w:rsid w:val="00AA10EF"/>
    <w:rsid w:val="00AA11E9"/>
    <w:rsid w:val="00AA125D"/>
    <w:rsid w:val="00AA1338"/>
    <w:rsid w:val="00AA1356"/>
    <w:rsid w:val="00AA1D99"/>
    <w:rsid w:val="00AA21BA"/>
    <w:rsid w:val="00AA2362"/>
    <w:rsid w:val="00AA4289"/>
    <w:rsid w:val="00AA4484"/>
    <w:rsid w:val="00AA5054"/>
    <w:rsid w:val="00AA50E4"/>
    <w:rsid w:val="00AA5318"/>
    <w:rsid w:val="00AA5B85"/>
    <w:rsid w:val="00AA62AE"/>
    <w:rsid w:val="00AA65A3"/>
    <w:rsid w:val="00AA68F4"/>
    <w:rsid w:val="00AA6954"/>
    <w:rsid w:val="00AA6C1A"/>
    <w:rsid w:val="00AA7170"/>
    <w:rsid w:val="00AA7236"/>
    <w:rsid w:val="00AA7391"/>
    <w:rsid w:val="00AA75E5"/>
    <w:rsid w:val="00AA7650"/>
    <w:rsid w:val="00AA7DB1"/>
    <w:rsid w:val="00AA7DDE"/>
    <w:rsid w:val="00AB0262"/>
    <w:rsid w:val="00AB02F9"/>
    <w:rsid w:val="00AB0437"/>
    <w:rsid w:val="00AB09D4"/>
    <w:rsid w:val="00AB0BD5"/>
    <w:rsid w:val="00AB0EB7"/>
    <w:rsid w:val="00AB1000"/>
    <w:rsid w:val="00AB1107"/>
    <w:rsid w:val="00AB18B4"/>
    <w:rsid w:val="00AB1C2A"/>
    <w:rsid w:val="00AB20AB"/>
    <w:rsid w:val="00AB2182"/>
    <w:rsid w:val="00AB2918"/>
    <w:rsid w:val="00AB2987"/>
    <w:rsid w:val="00AB2CFB"/>
    <w:rsid w:val="00AB2E6E"/>
    <w:rsid w:val="00AB2EB2"/>
    <w:rsid w:val="00AB3F11"/>
    <w:rsid w:val="00AB45A8"/>
    <w:rsid w:val="00AB4958"/>
    <w:rsid w:val="00AB4A5D"/>
    <w:rsid w:val="00AB52F2"/>
    <w:rsid w:val="00AB52FA"/>
    <w:rsid w:val="00AB6704"/>
    <w:rsid w:val="00AB68FA"/>
    <w:rsid w:val="00AB739F"/>
    <w:rsid w:val="00AB7957"/>
    <w:rsid w:val="00AC09F7"/>
    <w:rsid w:val="00AC0DA0"/>
    <w:rsid w:val="00AC0EFC"/>
    <w:rsid w:val="00AC10F1"/>
    <w:rsid w:val="00AC138F"/>
    <w:rsid w:val="00AC1C19"/>
    <w:rsid w:val="00AC248D"/>
    <w:rsid w:val="00AC30B1"/>
    <w:rsid w:val="00AC3BD7"/>
    <w:rsid w:val="00AC4009"/>
    <w:rsid w:val="00AC443F"/>
    <w:rsid w:val="00AC5167"/>
    <w:rsid w:val="00AC5359"/>
    <w:rsid w:val="00AC55D6"/>
    <w:rsid w:val="00AC5AA0"/>
    <w:rsid w:val="00AC5B24"/>
    <w:rsid w:val="00AC5BA9"/>
    <w:rsid w:val="00AC6442"/>
    <w:rsid w:val="00AC669D"/>
    <w:rsid w:val="00AC6FBE"/>
    <w:rsid w:val="00AD051A"/>
    <w:rsid w:val="00AD0BC1"/>
    <w:rsid w:val="00AD1A68"/>
    <w:rsid w:val="00AD273D"/>
    <w:rsid w:val="00AD34C8"/>
    <w:rsid w:val="00AD3C67"/>
    <w:rsid w:val="00AD3E2D"/>
    <w:rsid w:val="00AD45F3"/>
    <w:rsid w:val="00AD461A"/>
    <w:rsid w:val="00AD4A8B"/>
    <w:rsid w:val="00AD506A"/>
    <w:rsid w:val="00AD59AB"/>
    <w:rsid w:val="00AD5A94"/>
    <w:rsid w:val="00AD67E0"/>
    <w:rsid w:val="00AD6A6A"/>
    <w:rsid w:val="00AD6B5A"/>
    <w:rsid w:val="00AE0006"/>
    <w:rsid w:val="00AE0120"/>
    <w:rsid w:val="00AE0737"/>
    <w:rsid w:val="00AE0FC2"/>
    <w:rsid w:val="00AE1340"/>
    <w:rsid w:val="00AE26CD"/>
    <w:rsid w:val="00AE2935"/>
    <w:rsid w:val="00AE2A83"/>
    <w:rsid w:val="00AE3F74"/>
    <w:rsid w:val="00AE49B0"/>
    <w:rsid w:val="00AE4C62"/>
    <w:rsid w:val="00AE5698"/>
    <w:rsid w:val="00AE5DFA"/>
    <w:rsid w:val="00AE606E"/>
    <w:rsid w:val="00AE6415"/>
    <w:rsid w:val="00AE718E"/>
    <w:rsid w:val="00AE7634"/>
    <w:rsid w:val="00AE7BF9"/>
    <w:rsid w:val="00AE7E3C"/>
    <w:rsid w:val="00AF039E"/>
    <w:rsid w:val="00AF0B95"/>
    <w:rsid w:val="00AF12E8"/>
    <w:rsid w:val="00AF1DD3"/>
    <w:rsid w:val="00AF2082"/>
    <w:rsid w:val="00AF277B"/>
    <w:rsid w:val="00AF2F48"/>
    <w:rsid w:val="00AF37EA"/>
    <w:rsid w:val="00AF3AAC"/>
    <w:rsid w:val="00AF3B99"/>
    <w:rsid w:val="00AF4580"/>
    <w:rsid w:val="00AF45FC"/>
    <w:rsid w:val="00AF556A"/>
    <w:rsid w:val="00AF5737"/>
    <w:rsid w:val="00AF5E74"/>
    <w:rsid w:val="00AF61BD"/>
    <w:rsid w:val="00AF6E2B"/>
    <w:rsid w:val="00AF7183"/>
    <w:rsid w:val="00AF7897"/>
    <w:rsid w:val="00AF7950"/>
    <w:rsid w:val="00AF7A3B"/>
    <w:rsid w:val="00AF7A9C"/>
    <w:rsid w:val="00AF7BCF"/>
    <w:rsid w:val="00AF7C63"/>
    <w:rsid w:val="00AF7DFB"/>
    <w:rsid w:val="00B00128"/>
    <w:rsid w:val="00B0043D"/>
    <w:rsid w:val="00B00533"/>
    <w:rsid w:val="00B00928"/>
    <w:rsid w:val="00B00B03"/>
    <w:rsid w:val="00B0107B"/>
    <w:rsid w:val="00B0108A"/>
    <w:rsid w:val="00B01869"/>
    <w:rsid w:val="00B01F4D"/>
    <w:rsid w:val="00B02103"/>
    <w:rsid w:val="00B02FC7"/>
    <w:rsid w:val="00B0307F"/>
    <w:rsid w:val="00B039D9"/>
    <w:rsid w:val="00B052B7"/>
    <w:rsid w:val="00B05380"/>
    <w:rsid w:val="00B053C5"/>
    <w:rsid w:val="00B058F7"/>
    <w:rsid w:val="00B06561"/>
    <w:rsid w:val="00B06FF0"/>
    <w:rsid w:val="00B07063"/>
    <w:rsid w:val="00B07617"/>
    <w:rsid w:val="00B07970"/>
    <w:rsid w:val="00B07B62"/>
    <w:rsid w:val="00B115DB"/>
    <w:rsid w:val="00B1163A"/>
    <w:rsid w:val="00B121AF"/>
    <w:rsid w:val="00B124E4"/>
    <w:rsid w:val="00B125EF"/>
    <w:rsid w:val="00B1264F"/>
    <w:rsid w:val="00B12F92"/>
    <w:rsid w:val="00B13468"/>
    <w:rsid w:val="00B138FB"/>
    <w:rsid w:val="00B13D7B"/>
    <w:rsid w:val="00B13F1D"/>
    <w:rsid w:val="00B14067"/>
    <w:rsid w:val="00B1475E"/>
    <w:rsid w:val="00B14E95"/>
    <w:rsid w:val="00B15644"/>
    <w:rsid w:val="00B1663B"/>
    <w:rsid w:val="00B16932"/>
    <w:rsid w:val="00B170A9"/>
    <w:rsid w:val="00B170FD"/>
    <w:rsid w:val="00B17151"/>
    <w:rsid w:val="00B20570"/>
    <w:rsid w:val="00B21240"/>
    <w:rsid w:val="00B21341"/>
    <w:rsid w:val="00B21535"/>
    <w:rsid w:val="00B216B9"/>
    <w:rsid w:val="00B216C5"/>
    <w:rsid w:val="00B21AEF"/>
    <w:rsid w:val="00B22085"/>
    <w:rsid w:val="00B22C26"/>
    <w:rsid w:val="00B22D90"/>
    <w:rsid w:val="00B23339"/>
    <w:rsid w:val="00B238C1"/>
    <w:rsid w:val="00B23B83"/>
    <w:rsid w:val="00B242BE"/>
    <w:rsid w:val="00B25457"/>
    <w:rsid w:val="00B25D7B"/>
    <w:rsid w:val="00B25D99"/>
    <w:rsid w:val="00B2602D"/>
    <w:rsid w:val="00B269E6"/>
    <w:rsid w:val="00B26DF6"/>
    <w:rsid w:val="00B2702E"/>
    <w:rsid w:val="00B27492"/>
    <w:rsid w:val="00B2787D"/>
    <w:rsid w:val="00B27FD5"/>
    <w:rsid w:val="00B30D2E"/>
    <w:rsid w:val="00B31631"/>
    <w:rsid w:val="00B31BCB"/>
    <w:rsid w:val="00B31D76"/>
    <w:rsid w:val="00B31DBB"/>
    <w:rsid w:val="00B31E80"/>
    <w:rsid w:val="00B3262C"/>
    <w:rsid w:val="00B32B25"/>
    <w:rsid w:val="00B34979"/>
    <w:rsid w:val="00B34AAF"/>
    <w:rsid w:val="00B34BBE"/>
    <w:rsid w:val="00B355C8"/>
    <w:rsid w:val="00B35871"/>
    <w:rsid w:val="00B36FC0"/>
    <w:rsid w:val="00B3770A"/>
    <w:rsid w:val="00B37B2D"/>
    <w:rsid w:val="00B37DE8"/>
    <w:rsid w:val="00B4068A"/>
    <w:rsid w:val="00B41D22"/>
    <w:rsid w:val="00B428A8"/>
    <w:rsid w:val="00B4316A"/>
    <w:rsid w:val="00B43665"/>
    <w:rsid w:val="00B443C3"/>
    <w:rsid w:val="00B44492"/>
    <w:rsid w:val="00B44521"/>
    <w:rsid w:val="00B447BD"/>
    <w:rsid w:val="00B44B68"/>
    <w:rsid w:val="00B44D64"/>
    <w:rsid w:val="00B44FEE"/>
    <w:rsid w:val="00B45488"/>
    <w:rsid w:val="00B469E0"/>
    <w:rsid w:val="00B46DD8"/>
    <w:rsid w:val="00B471B8"/>
    <w:rsid w:val="00B50933"/>
    <w:rsid w:val="00B50CE7"/>
    <w:rsid w:val="00B515B5"/>
    <w:rsid w:val="00B515F6"/>
    <w:rsid w:val="00B518F4"/>
    <w:rsid w:val="00B522DE"/>
    <w:rsid w:val="00B5231A"/>
    <w:rsid w:val="00B52438"/>
    <w:rsid w:val="00B527FC"/>
    <w:rsid w:val="00B52BF4"/>
    <w:rsid w:val="00B52DB7"/>
    <w:rsid w:val="00B536CC"/>
    <w:rsid w:val="00B5469B"/>
    <w:rsid w:val="00B54CBB"/>
    <w:rsid w:val="00B5581F"/>
    <w:rsid w:val="00B55BB3"/>
    <w:rsid w:val="00B55F62"/>
    <w:rsid w:val="00B5644F"/>
    <w:rsid w:val="00B6062C"/>
    <w:rsid w:val="00B607CB"/>
    <w:rsid w:val="00B60E7B"/>
    <w:rsid w:val="00B62355"/>
    <w:rsid w:val="00B627D7"/>
    <w:rsid w:val="00B62CBF"/>
    <w:rsid w:val="00B62D52"/>
    <w:rsid w:val="00B634CE"/>
    <w:rsid w:val="00B63932"/>
    <w:rsid w:val="00B63FDE"/>
    <w:rsid w:val="00B64274"/>
    <w:rsid w:val="00B6474F"/>
    <w:rsid w:val="00B65498"/>
    <w:rsid w:val="00B658ED"/>
    <w:rsid w:val="00B6691E"/>
    <w:rsid w:val="00B67B6F"/>
    <w:rsid w:val="00B67E76"/>
    <w:rsid w:val="00B704F0"/>
    <w:rsid w:val="00B70B74"/>
    <w:rsid w:val="00B70C5A"/>
    <w:rsid w:val="00B70D6D"/>
    <w:rsid w:val="00B70E29"/>
    <w:rsid w:val="00B71B64"/>
    <w:rsid w:val="00B71C0F"/>
    <w:rsid w:val="00B71D5D"/>
    <w:rsid w:val="00B7294B"/>
    <w:rsid w:val="00B72A45"/>
    <w:rsid w:val="00B72C7B"/>
    <w:rsid w:val="00B72F3C"/>
    <w:rsid w:val="00B7347B"/>
    <w:rsid w:val="00B747D4"/>
    <w:rsid w:val="00B74B7C"/>
    <w:rsid w:val="00B75626"/>
    <w:rsid w:val="00B758CB"/>
    <w:rsid w:val="00B75DFC"/>
    <w:rsid w:val="00B7607E"/>
    <w:rsid w:val="00B76396"/>
    <w:rsid w:val="00B772BB"/>
    <w:rsid w:val="00B7737A"/>
    <w:rsid w:val="00B77FC1"/>
    <w:rsid w:val="00B8047C"/>
    <w:rsid w:val="00B80D4C"/>
    <w:rsid w:val="00B80F1A"/>
    <w:rsid w:val="00B80F5E"/>
    <w:rsid w:val="00B825C7"/>
    <w:rsid w:val="00B825E7"/>
    <w:rsid w:val="00B82F04"/>
    <w:rsid w:val="00B8417A"/>
    <w:rsid w:val="00B84438"/>
    <w:rsid w:val="00B84DFD"/>
    <w:rsid w:val="00B852C0"/>
    <w:rsid w:val="00B85820"/>
    <w:rsid w:val="00B858CC"/>
    <w:rsid w:val="00B86030"/>
    <w:rsid w:val="00B860D2"/>
    <w:rsid w:val="00B861C9"/>
    <w:rsid w:val="00B86541"/>
    <w:rsid w:val="00B8672D"/>
    <w:rsid w:val="00B868C9"/>
    <w:rsid w:val="00B86A91"/>
    <w:rsid w:val="00B86D1A"/>
    <w:rsid w:val="00B8718C"/>
    <w:rsid w:val="00B87253"/>
    <w:rsid w:val="00B87327"/>
    <w:rsid w:val="00B87B07"/>
    <w:rsid w:val="00B87B71"/>
    <w:rsid w:val="00B90097"/>
    <w:rsid w:val="00B9026A"/>
    <w:rsid w:val="00B90522"/>
    <w:rsid w:val="00B90612"/>
    <w:rsid w:val="00B9073D"/>
    <w:rsid w:val="00B90F54"/>
    <w:rsid w:val="00B91132"/>
    <w:rsid w:val="00B9161B"/>
    <w:rsid w:val="00B92E49"/>
    <w:rsid w:val="00B92FCB"/>
    <w:rsid w:val="00B93105"/>
    <w:rsid w:val="00B934A1"/>
    <w:rsid w:val="00B93A04"/>
    <w:rsid w:val="00B93E2E"/>
    <w:rsid w:val="00B93F56"/>
    <w:rsid w:val="00B9426D"/>
    <w:rsid w:val="00B94463"/>
    <w:rsid w:val="00B944E2"/>
    <w:rsid w:val="00B95778"/>
    <w:rsid w:val="00B96284"/>
    <w:rsid w:val="00B9652D"/>
    <w:rsid w:val="00B96A9F"/>
    <w:rsid w:val="00B96C69"/>
    <w:rsid w:val="00B97C2F"/>
    <w:rsid w:val="00BA03BE"/>
    <w:rsid w:val="00BA0562"/>
    <w:rsid w:val="00BA0AA6"/>
    <w:rsid w:val="00BA238D"/>
    <w:rsid w:val="00BA2A34"/>
    <w:rsid w:val="00BA2BCE"/>
    <w:rsid w:val="00BA2C35"/>
    <w:rsid w:val="00BA2C5F"/>
    <w:rsid w:val="00BA313E"/>
    <w:rsid w:val="00BA38DB"/>
    <w:rsid w:val="00BA39C9"/>
    <w:rsid w:val="00BA3ED5"/>
    <w:rsid w:val="00BA40B1"/>
    <w:rsid w:val="00BA4AC3"/>
    <w:rsid w:val="00BA4E49"/>
    <w:rsid w:val="00BA50FE"/>
    <w:rsid w:val="00BA6086"/>
    <w:rsid w:val="00BA70FB"/>
    <w:rsid w:val="00BA73E9"/>
    <w:rsid w:val="00BA748C"/>
    <w:rsid w:val="00BA7595"/>
    <w:rsid w:val="00BA7E14"/>
    <w:rsid w:val="00BB05E1"/>
    <w:rsid w:val="00BB0882"/>
    <w:rsid w:val="00BB13D0"/>
    <w:rsid w:val="00BB144F"/>
    <w:rsid w:val="00BB1848"/>
    <w:rsid w:val="00BB18B6"/>
    <w:rsid w:val="00BB1997"/>
    <w:rsid w:val="00BB1AC6"/>
    <w:rsid w:val="00BB1B66"/>
    <w:rsid w:val="00BB1D51"/>
    <w:rsid w:val="00BB31E4"/>
    <w:rsid w:val="00BB3391"/>
    <w:rsid w:val="00BB37A7"/>
    <w:rsid w:val="00BB39F2"/>
    <w:rsid w:val="00BB3C08"/>
    <w:rsid w:val="00BB491F"/>
    <w:rsid w:val="00BB49EA"/>
    <w:rsid w:val="00BB4D62"/>
    <w:rsid w:val="00BB51E0"/>
    <w:rsid w:val="00BB5AAF"/>
    <w:rsid w:val="00BB5ED9"/>
    <w:rsid w:val="00BB5FCF"/>
    <w:rsid w:val="00BB60CC"/>
    <w:rsid w:val="00BB6DFC"/>
    <w:rsid w:val="00BB7569"/>
    <w:rsid w:val="00BB77DA"/>
    <w:rsid w:val="00BC030B"/>
    <w:rsid w:val="00BC0416"/>
    <w:rsid w:val="00BC0905"/>
    <w:rsid w:val="00BC0D2B"/>
    <w:rsid w:val="00BC0EDF"/>
    <w:rsid w:val="00BC2238"/>
    <w:rsid w:val="00BC28E7"/>
    <w:rsid w:val="00BC2C01"/>
    <w:rsid w:val="00BC37EE"/>
    <w:rsid w:val="00BC3E11"/>
    <w:rsid w:val="00BC42C2"/>
    <w:rsid w:val="00BC46F3"/>
    <w:rsid w:val="00BC4862"/>
    <w:rsid w:val="00BC4CE5"/>
    <w:rsid w:val="00BC4D4C"/>
    <w:rsid w:val="00BC4F75"/>
    <w:rsid w:val="00BC5657"/>
    <w:rsid w:val="00BC5AF9"/>
    <w:rsid w:val="00BC6100"/>
    <w:rsid w:val="00BC6217"/>
    <w:rsid w:val="00BC63A4"/>
    <w:rsid w:val="00BC66EF"/>
    <w:rsid w:val="00BC6BA4"/>
    <w:rsid w:val="00BC71AB"/>
    <w:rsid w:val="00BC7969"/>
    <w:rsid w:val="00BD0032"/>
    <w:rsid w:val="00BD0878"/>
    <w:rsid w:val="00BD20CD"/>
    <w:rsid w:val="00BD24C4"/>
    <w:rsid w:val="00BD27A2"/>
    <w:rsid w:val="00BD28B8"/>
    <w:rsid w:val="00BD2DB2"/>
    <w:rsid w:val="00BD3326"/>
    <w:rsid w:val="00BD3372"/>
    <w:rsid w:val="00BD3504"/>
    <w:rsid w:val="00BD3F96"/>
    <w:rsid w:val="00BD4A1F"/>
    <w:rsid w:val="00BD4D7B"/>
    <w:rsid w:val="00BD50A1"/>
    <w:rsid w:val="00BD5667"/>
    <w:rsid w:val="00BD62BF"/>
    <w:rsid w:val="00BD635D"/>
    <w:rsid w:val="00BD7770"/>
    <w:rsid w:val="00BD7A61"/>
    <w:rsid w:val="00BE03B6"/>
    <w:rsid w:val="00BE15EE"/>
    <w:rsid w:val="00BE1D40"/>
    <w:rsid w:val="00BE21B2"/>
    <w:rsid w:val="00BE2AF7"/>
    <w:rsid w:val="00BE447B"/>
    <w:rsid w:val="00BE465A"/>
    <w:rsid w:val="00BE5BE9"/>
    <w:rsid w:val="00BE60BD"/>
    <w:rsid w:val="00BE6234"/>
    <w:rsid w:val="00BE6400"/>
    <w:rsid w:val="00BE64A0"/>
    <w:rsid w:val="00BE6739"/>
    <w:rsid w:val="00BE7AB6"/>
    <w:rsid w:val="00BF0DC9"/>
    <w:rsid w:val="00BF2555"/>
    <w:rsid w:val="00BF279D"/>
    <w:rsid w:val="00BF3236"/>
    <w:rsid w:val="00BF3EC7"/>
    <w:rsid w:val="00BF4644"/>
    <w:rsid w:val="00BF4657"/>
    <w:rsid w:val="00BF4D17"/>
    <w:rsid w:val="00BF56EB"/>
    <w:rsid w:val="00BF587A"/>
    <w:rsid w:val="00BF604D"/>
    <w:rsid w:val="00BF62BB"/>
    <w:rsid w:val="00BF651D"/>
    <w:rsid w:val="00BF6F2D"/>
    <w:rsid w:val="00BF6FF1"/>
    <w:rsid w:val="00BF709F"/>
    <w:rsid w:val="00BF765B"/>
    <w:rsid w:val="00BF7B97"/>
    <w:rsid w:val="00BF7F4A"/>
    <w:rsid w:val="00C00DE1"/>
    <w:rsid w:val="00C00E01"/>
    <w:rsid w:val="00C00F2F"/>
    <w:rsid w:val="00C01378"/>
    <w:rsid w:val="00C02103"/>
    <w:rsid w:val="00C02189"/>
    <w:rsid w:val="00C02304"/>
    <w:rsid w:val="00C02658"/>
    <w:rsid w:val="00C027D9"/>
    <w:rsid w:val="00C028B4"/>
    <w:rsid w:val="00C02909"/>
    <w:rsid w:val="00C02E69"/>
    <w:rsid w:val="00C0366A"/>
    <w:rsid w:val="00C03A5E"/>
    <w:rsid w:val="00C03C91"/>
    <w:rsid w:val="00C0454E"/>
    <w:rsid w:val="00C0478C"/>
    <w:rsid w:val="00C04DC0"/>
    <w:rsid w:val="00C055A1"/>
    <w:rsid w:val="00C0572A"/>
    <w:rsid w:val="00C058FC"/>
    <w:rsid w:val="00C0620A"/>
    <w:rsid w:val="00C06263"/>
    <w:rsid w:val="00C06409"/>
    <w:rsid w:val="00C06669"/>
    <w:rsid w:val="00C0706D"/>
    <w:rsid w:val="00C074DB"/>
    <w:rsid w:val="00C0756B"/>
    <w:rsid w:val="00C076E5"/>
    <w:rsid w:val="00C100BC"/>
    <w:rsid w:val="00C10212"/>
    <w:rsid w:val="00C1068C"/>
    <w:rsid w:val="00C10786"/>
    <w:rsid w:val="00C10819"/>
    <w:rsid w:val="00C113CC"/>
    <w:rsid w:val="00C11A6B"/>
    <w:rsid w:val="00C144DF"/>
    <w:rsid w:val="00C14706"/>
    <w:rsid w:val="00C14750"/>
    <w:rsid w:val="00C15255"/>
    <w:rsid w:val="00C15891"/>
    <w:rsid w:val="00C15C09"/>
    <w:rsid w:val="00C15DFF"/>
    <w:rsid w:val="00C162BB"/>
    <w:rsid w:val="00C1653E"/>
    <w:rsid w:val="00C173BC"/>
    <w:rsid w:val="00C17E5B"/>
    <w:rsid w:val="00C20339"/>
    <w:rsid w:val="00C2050E"/>
    <w:rsid w:val="00C20631"/>
    <w:rsid w:val="00C21266"/>
    <w:rsid w:val="00C21570"/>
    <w:rsid w:val="00C21BAA"/>
    <w:rsid w:val="00C22B04"/>
    <w:rsid w:val="00C2334C"/>
    <w:rsid w:val="00C2370B"/>
    <w:rsid w:val="00C2397A"/>
    <w:rsid w:val="00C23BDA"/>
    <w:rsid w:val="00C23C53"/>
    <w:rsid w:val="00C24832"/>
    <w:rsid w:val="00C248ED"/>
    <w:rsid w:val="00C25C8D"/>
    <w:rsid w:val="00C25E54"/>
    <w:rsid w:val="00C2628D"/>
    <w:rsid w:val="00C269E4"/>
    <w:rsid w:val="00C27888"/>
    <w:rsid w:val="00C27A80"/>
    <w:rsid w:val="00C27DD2"/>
    <w:rsid w:val="00C30578"/>
    <w:rsid w:val="00C30A2A"/>
    <w:rsid w:val="00C31547"/>
    <w:rsid w:val="00C3165A"/>
    <w:rsid w:val="00C31664"/>
    <w:rsid w:val="00C31BFC"/>
    <w:rsid w:val="00C31D5D"/>
    <w:rsid w:val="00C3319C"/>
    <w:rsid w:val="00C3349F"/>
    <w:rsid w:val="00C3364A"/>
    <w:rsid w:val="00C3426D"/>
    <w:rsid w:val="00C34A67"/>
    <w:rsid w:val="00C34B36"/>
    <w:rsid w:val="00C34C7A"/>
    <w:rsid w:val="00C35269"/>
    <w:rsid w:val="00C35CC3"/>
    <w:rsid w:val="00C365B1"/>
    <w:rsid w:val="00C365F9"/>
    <w:rsid w:val="00C36760"/>
    <w:rsid w:val="00C36A78"/>
    <w:rsid w:val="00C3770E"/>
    <w:rsid w:val="00C378E8"/>
    <w:rsid w:val="00C37D67"/>
    <w:rsid w:val="00C37EEB"/>
    <w:rsid w:val="00C40585"/>
    <w:rsid w:val="00C4087D"/>
    <w:rsid w:val="00C409AD"/>
    <w:rsid w:val="00C41321"/>
    <w:rsid w:val="00C41985"/>
    <w:rsid w:val="00C42824"/>
    <w:rsid w:val="00C42928"/>
    <w:rsid w:val="00C431CA"/>
    <w:rsid w:val="00C43E64"/>
    <w:rsid w:val="00C445BE"/>
    <w:rsid w:val="00C44632"/>
    <w:rsid w:val="00C44719"/>
    <w:rsid w:val="00C44DB5"/>
    <w:rsid w:val="00C45196"/>
    <w:rsid w:val="00C45593"/>
    <w:rsid w:val="00C46638"/>
    <w:rsid w:val="00C47659"/>
    <w:rsid w:val="00C47776"/>
    <w:rsid w:val="00C47D14"/>
    <w:rsid w:val="00C47F65"/>
    <w:rsid w:val="00C5043F"/>
    <w:rsid w:val="00C50D8E"/>
    <w:rsid w:val="00C51984"/>
    <w:rsid w:val="00C51C9A"/>
    <w:rsid w:val="00C53081"/>
    <w:rsid w:val="00C531EC"/>
    <w:rsid w:val="00C53F59"/>
    <w:rsid w:val="00C540DB"/>
    <w:rsid w:val="00C54268"/>
    <w:rsid w:val="00C544AB"/>
    <w:rsid w:val="00C54BEA"/>
    <w:rsid w:val="00C55179"/>
    <w:rsid w:val="00C5562D"/>
    <w:rsid w:val="00C5597A"/>
    <w:rsid w:val="00C55A7F"/>
    <w:rsid w:val="00C55D8A"/>
    <w:rsid w:val="00C55E0D"/>
    <w:rsid w:val="00C56228"/>
    <w:rsid w:val="00C563C1"/>
    <w:rsid w:val="00C57567"/>
    <w:rsid w:val="00C575BC"/>
    <w:rsid w:val="00C5768C"/>
    <w:rsid w:val="00C57ED8"/>
    <w:rsid w:val="00C6071F"/>
    <w:rsid w:val="00C62DE8"/>
    <w:rsid w:val="00C631B9"/>
    <w:rsid w:val="00C63BC1"/>
    <w:rsid w:val="00C653E8"/>
    <w:rsid w:val="00C6593F"/>
    <w:rsid w:val="00C65AA9"/>
    <w:rsid w:val="00C65CDD"/>
    <w:rsid w:val="00C666E9"/>
    <w:rsid w:val="00C66C20"/>
    <w:rsid w:val="00C66E4B"/>
    <w:rsid w:val="00C66F0E"/>
    <w:rsid w:val="00C672B4"/>
    <w:rsid w:val="00C67F4C"/>
    <w:rsid w:val="00C707AE"/>
    <w:rsid w:val="00C70E49"/>
    <w:rsid w:val="00C71400"/>
    <w:rsid w:val="00C71B81"/>
    <w:rsid w:val="00C7238D"/>
    <w:rsid w:val="00C727FF"/>
    <w:rsid w:val="00C72810"/>
    <w:rsid w:val="00C72844"/>
    <w:rsid w:val="00C732E7"/>
    <w:rsid w:val="00C73412"/>
    <w:rsid w:val="00C73D0F"/>
    <w:rsid w:val="00C73DE2"/>
    <w:rsid w:val="00C7484F"/>
    <w:rsid w:val="00C75608"/>
    <w:rsid w:val="00C75B91"/>
    <w:rsid w:val="00C76046"/>
    <w:rsid w:val="00C7684F"/>
    <w:rsid w:val="00C76C12"/>
    <w:rsid w:val="00C76E9E"/>
    <w:rsid w:val="00C77BEE"/>
    <w:rsid w:val="00C77D77"/>
    <w:rsid w:val="00C817B4"/>
    <w:rsid w:val="00C81FDD"/>
    <w:rsid w:val="00C82164"/>
    <w:rsid w:val="00C82720"/>
    <w:rsid w:val="00C8278D"/>
    <w:rsid w:val="00C83845"/>
    <w:rsid w:val="00C84349"/>
    <w:rsid w:val="00C84668"/>
    <w:rsid w:val="00C85047"/>
    <w:rsid w:val="00C85667"/>
    <w:rsid w:val="00C85CB5"/>
    <w:rsid w:val="00C85D9B"/>
    <w:rsid w:val="00C85F25"/>
    <w:rsid w:val="00C86E7C"/>
    <w:rsid w:val="00C87362"/>
    <w:rsid w:val="00C87E4B"/>
    <w:rsid w:val="00C9058B"/>
    <w:rsid w:val="00C90CED"/>
    <w:rsid w:val="00C90D30"/>
    <w:rsid w:val="00C90F11"/>
    <w:rsid w:val="00C914D4"/>
    <w:rsid w:val="00C915A5"/>
    <w:rsid w:val="00C92047"/>
    <w:rsid w:val="00C93086"/>
    <w:rsid w:val="00C934CF"/>
    <w:rsid w:val="00C935CF"/>
    <w:rsid w:val="00C935F0"/>
    <w:rsid w:val="00C93DB5"/>
    <w:rsid w:val="00C94133"/>
    <w:rsid w:val="00C945F1"/>
    <w:rsid w:val="00C94BF5"/>
    <w:rsid w:val="00C94DC1"/>
    <w:rsid w:val="00C9517B"/>
    <w:rsid w:val="00C962FB"/>
    <w:rsid w:val="00C96536"/>
    <w:rsid w:val="00C972BE"/>
    <w:rsid w:val="00C975EE"/>
    <w:rsid w:val="00CA00B0"/>
    <w:rsid w:val="00CA05F3"/>
    <w:rsid w:val="00CA0EBE"/>
    <w:rsid w:val="00CA116C"/>
    <w:rsid w:val="00CA1F1D"/>
    <w:rsid w:val="00CA2A91"/>
    <w:rsid w:val="00CA3310"/>
    <w:rsid w:val="00CA3429"/>
    <w:rsid w:val="00CA3746"/>
    <w:rsid w:val="00CA3D62"/>
    <w:rsid w:val="00CA4185"/>
    <w:rsid w:val="00CA4B52"/>
    <w:rsid w:val="00CA4EE9"/>
    <w:rsid w:val="00CA511E"/>
    <w:rsid w:val="00CA54C6"/>
    <w:rsid w:val="00CA56E7"/>
    <w:rsid w:val="00CA57EC"/>
    <w:rsid w:val="00CA5B89"/>
    <w:rsid w:val="00CA6237"/>
    <w:rsid w:val="00CA704B"/>
    <w:rsid w:val="00CA716C"/>
    <w:rsid w:val="00CA77DC"/>
    <w:rsid w:val="00CB0A1F"/>
    <w:rsid w:val="00CB1BE0"/>
    <w:rsid w:val="00CB1E12"/>
    <w:rsid w:val="00CB26C6"/>
    <w:rsid w:val="00CB2F2F"/>
    <w:rsid w:val="00CB3B38"/>
    <w:rsid w:val="00CB3C16"/>
    <w:rsid w:val="00CB4671"/>
    <w:rsid w:val="00CB480E"/>
    <w:rsid w:val="00CB4A01"/>
    <w:rsid w:val="00CB4A77"/>
    <w:rsid w:val="00CB52D0"/>
    <w:rsid w:val="00CB5B13"/>
    <w:rsid w:val="00CB5CA5"/>
    <w:rsid w:val="00CB5E8B"/>
    <w:rsid w:val="00CB6038"/>
    <w:rsid w:val="00CB642E"/>
    <w:rsid w:val="00CB6649"/>
    <w:rsid w:val="00CB6DBF"/>
    <w:rsid w:val="00CB736C"/>
    <w:rsid w:val="00CB7558"/>
    <w:rsid w:val="00CB762E"/>
    <w:rsid w:val="00CB7748"/>
    <w:rsid w:val="00CB7B3F"/>
    <w:rsid w:val="00CB7E90"/>
    <w:rsid w:val="00CC08F7"/>
    <w:rsid w:val="00CC1264"/>
    <w:rsid w:val="00CC1357"/>
    <w:rsid w:val="00CC13E9"/>
    <w:rsid w:val="00CC1549"/>
    <w:rsid w:val="00CC1DCD"/>
    <w:rsid w:val="00CC2832"/>
    <w:rsid w:val="00CC35DF"/>
    <w:rsid w:val="00CC3976"/>
    <w:rsid w:val="00CC4B32"/>
    <w:rsid w:val="00CC520F"/>
    <w:rsid w:val="00CC5FA5"/>
    <w:rsid w:val="00CC6754"/>
    <w:rsid w:val="00CC6D2D"/>
    <w:rsid w:val="00CC6ED1"/>
    <w:rsid w:val="00CC727D"/>
    <w:rsid w:val="00CD0B50"/>
    <w:rsid w:val="00CD105D"/>
    <w:rsid w:val="00CD1543"/>
    <w:rsid w:val="00CD1B57"/>
    <w:rsid w:val="00CD1B99"/>
    <w:rsid w:val="00CD1D4C"/>
    <w:rsid w:val="00CD235A"/>
    <w:rsid w:val="00CD2862"/>
    <w:rsid w:val="00CD33D9"/>
    <w:rsid w:val="00CD3692"/>
    <w:rsid w:val="00CD3F0F"/>
    <w:rsid w:val="00CD481A"/>
    <w:rsid w:val="00CD5B47"/>
    <w:rsid w:val="00CD5E18"/>
    <w:rsid w:val="00CD67CC"/>
    <w:rsid w:val="00CD6D73"/>
    <w:rsid w:val="00CD7253"/>
    <w:rsid w:val="00CD72D0"/>
    <w:rsid w:val="00CD72DF"/>
    <w:rsid w:val="00CD7691"/>
    <w:rsid w:val="00CD7F29"/>
    <w:rsid w:val="00CE0208"/>
    <w:rsid w:val="00CE0F8A"/>
    <w:rsid w:val="00CE18A9"/>
    <w:rsid w:val="00CE2B0E"/>
    <w:rsid w:val="00CE2DA0"/>
    <w:rsid w:val="00CE3AF0"/>
    <w:rsid w:val="00CE3F56"/>
    <w:rsid w:val="00CE40A0"/>
    <w:rsid w:val="00CE4B76"/>
    <w:rsid w:val="00CE4F9A"/>
    <w:rsid w:val="00CE4FED"/>
    <w:rsid w:val="00CE571C"/>
    <w:rsid w:val="00CE66B8"/>
    <w:rsid w:val="00CE673E"/>
    <w:rsid w:val="00CE6E3D"/>
    <w:rsid w:val="00CE71B0"/>
    <w:rsid w:val="00CE76A6"/>
    <w:rsid w:val="00CE7C8B"/>
    <w:rsid w:val="00CF0BD4"/>
    <w:rsid w:val="00CF0DA6"/>
    <w:rsid w:val="00CF106D"/>
    <w:rsid w:val="00CF1C36"/>
    <w:rsid w:val="00CF1E2E"/>
    <w:rsid w:val="00CF2228"/>
    <w:rsid w:val="00CF23A9"/>
    <w:rsid w:val="00CF243C"/>
    <w:rsid w:val="00CF2F7E"/>
    <w:rsid w:val="00CF3229"/>
    <w:rsid w:val="00CF3CDB"/>
    <w:rsid w:val="00CF3CF4"/>
    <w:rsid w:val="00CF47ED"/>
    <w:rsid w:val="00CF4B93"/>
    <w:rsid w:val="00CF4DAA"/>
    <w:rsid w:val="00CF4E51"/>
    <w:rsid w:val="00CF556C"/>
    <w:rsid w:val="00CF582F"/>
    <w:rsid w:val="00CF5B28"/>
    <w:rsid w:val="00CF5E7C"/>
    <w:rsid w:val="00CF626C"/>
    <w:rsid w:val="00CF650F"/>
    <w:rsid w:val="00CF6BC6"/>
    <w:rsid w:val="00CF7F4D"/>
    <w:rsid w:val="00CF7FE6"/>
    <w:rsid w:val="00CF7FED"/>
    <w:rsid w:val="00D0088B"/>
    <w:rsid w:val="00D00D6F"/>
    <w:rsid w:val="00D0180A"/>
    <w:rsid w:val="00D01F46"/>
    <w:rsid w:val="00D02206"/>
    <w:rsid w:val="00D02794"/>
    <w:rsid w:val="00D02B79"/>
    <w:rsid w:val="00D03109"/>
    <w:rsid w:val="00D036BD"/>
    <w:rsid w:val="00D03996"/>
    <w:rsid w:val="00D03B40"/>
    <w:rsid w:val="00D03DDC"/>
    <w:rsid w:val="00D049EC"/>
    <w:rsid w:val="00D04B8F"/>
    <w:rsid w:val="00D04F5F"/>
    <w:rsid w:val="00D04F90"/>
    <w:rsid w:val="00D05293"/>
    <w:rsid w:val="00D05802"/>
    <w:rsid w:val="00D058BD"/>
    <w:rsid w:val="00D05AE3"/>
    <w:rsid w:val="00D063C1"/>
    <w:rsid w:val="00D068B7"/>
    <w:rsid w:val="00D06C55"/>
    <w:rsid w:val="00D06CB1"/>
    <w:rsid w:val="00D06DCD"/>
    <w:rsid w:val="00D06E2E"/>
    <w:rsid w:val="00D06FB6"/>
    <w:rsid w:val="00D10797"/>
    <w:rsid w:val="00D108E0"/>
    <w:rsid w:val="00D10BD9"/>
    <w:rsid w:val="00D10F8C"/>
    <w:rsid w:val="00D12564"/>
    <w:rsid w:val="00D12922"/>
    <w:rsid w:val="00D13315"/>
    <w:rsid w:val="00D139C4"/>
    <w:rsid w:val="00D13C92"/>
    <w:rsid w:val="00D13E00"/>
    <w:rsid w:val="00D14092"/>
    <w:rsid w:val="00D15020"/>
    <w:rsid w:val="00D15025"/>
    <w:rsid w:val="00D15088"/>
    <w:rsid w:val="00D15E1B"/>
    <w:rsid w:val="00D162D7"/>
    <w:rsid w:val="00D16EE4"/>
    <w:rsid w:val="00D20586"/>
    <w:rsid w:val="00D2097B"/>
    <w:rsid w:val="00D213EE"/>
    <w:rsid w:val="00D222CD"/>
    <w:rsid w:val="00D22393"/>
    <w:rsid w:val="00D223FE"/>
    <w:rsid w:val="00D229E0"/>
    <w:rsid w:val="00D22CDE"/>
    <w:rsid w:val="00D22E1E"/>
    <w:rsid w:val="00D23470"/>
    <w:rsid w:val="00D23A47"/>
    <w:rsid w:val="00D24294"/>
    <w:rsid w:val="00D247D3"/>
    <w:rsid w:val="00D24AFC"/>
    <w:rsid w:val="00D24B7B"/>
    <w:rsid w:val="00D24C7A"/>
    <w:rsid w:val="00D24D85"/>
    <w:rsid w:val="00D25094"/>
    <w:rsid w:val="00D2587B"/>
    <w:rsid w:val="00D25A75"/>
    <w:rsid w:val="00D26721"/>
    <w:rsid w:val="00D2674E"/>
    <w:rsid w:val="00D26E74"/>
    <w:rsid w:val="00D271AA"/>
    <w:rsid w:val="00D27633"/>
    <w:rsid w:val="00D276F7"/>
    <w:rsid w:val="00D27AD9"/>
    <w:rsid w:val="00D27D51"/>
    <w:rsid w:val="00D27FE3"/>
    <w:rsid w:val="00D30C16"/>
    <w:rsid w:val="00D3215D"/>
    <w:rsid w:val="00D3279D"/>
    <w:rsid w:val="00D328A7"/>
    <w:rsid w:val="00D329A2"/>
    <w:rsid w:val="00D32E8A"/>
    <w:rsid w:val="00D332AD"/>
    <w:rsid w:val="00D33804"/>
    <w:rsid w:val="00D33A35"/>
    <w:rsid w:val="00D33F5C"/>
    <w:rsid w:val="00D3507B"/>
    <w:rsid w:val="00D355AC"/>
    <w:rsid w:val="00D35F6A"/>
    <w:rsid w:val="00D35FD4"/>
    <w:rsid w:val="00D36C3D"/>
    <w:rsid w:val="00D36C59"/>
    <w:rsid w:val="00D37457"/>
    <w:rsid w:val="00D374EF"/>
    <w:rsid w:val="00D37671"/>
    <w:rsid w:val="00D379A5"/>
    <w:rsid w:val="00D37E86"/>
    <w:rsid w:val="00D37F7A"/>
    <w:rsid w:val="00D40884"/>
    <w:rsid w:val="00D40B74"/>
    <w:rsid w:val="00D413C1"/>
    <w:rsid w:val="00D41752"/>
    <w:rsid w:val="00D4232D"/>
    <w:rsid w:val="00D426F9"/>
    <w:rsid w:val="00D42D25"/>
    <w:rsid w:val="00D430A5"/>
    <w:rsid w:val="00D43603"/>
    <w:rsid w:val="00D44270"/>
    <w:rsid w:val="00D44633"/>
    <w:rsid w:val="00D44A44"/>
    <w:rsid w:val="00D44FA4"/>
    <w:rsid w:val="00D45221"/>
    <w:rsid w:val="00D453F4"/>
    <w:rsid w:val="00D45D6D"/>
    <w:rsid w:val="00D45D78"/>
    <w:rsid w:val="00D45E65"/>
    <w:rsid w:val="00D46360"/>
    <w:rsid w:val="00D4638C"/>
    <w:rsid w:val="00D46C4B"/>
    <w:rsid w:val="00D46E68"/>
    <w:rsid w:val="00D4772C"/>
    <w:rsid w:val="00D478C1"/>
    <w:rsid w:val="00D4796F"/>
    <w:rsid w:val="00D47A31"/>
    <w:rsid w:val="00D47A56"/>
    <w:rsid w:val="00D509B5"/>
    <w:rsid w:val="00D50A46"/>
    <w:rsid w:val="00D50B57"/>
    <w:rsid w:val="00D50B67"/>
    <w:rsid w:val="00D50C11"/>
    <w:rsid w:val="00D50D9B"/>
    <w:rsid w:val="00D51199"/>
    <w:rsid w:val="00D515D5"/>
    <w:rsid w:val="00D5167E"/>
    <w:rsid w:val="00D51CFD"/>
    <w:rsid w:val="00D52671"/>
    <w:rsid w:val="00D52C2C"/>
    <w:rsid w:val="00D52FF5"/>
    <w:rsid w:val="00D5307E"/>
    <w:rsid w:val="00D531A2"/>
    <w:rsid w:val="00D5327E"/>
    <w:rsid w:val="00D53399"/>
    <w:rsid w:val="00D533B7"/>
    <w:rsid w:val="00D537B9"/>
    <w:rsid w:val="00D53EC5"/>
    <w:rsid w:val="00D53FA7"/>
    <w:rsid w:val="00D540D8"/>
    <w:rsid w:val="00D5420E"/>
    <w:rsid w:val="00D56412"/>
    <w:rsid w:val="00D56928"/>
    <w:rsid w:val="00D56B1C"/>
    <w:rsid w:val="00D56C2C"/>
    <w:rsid w:val="00D57324"/>
    <w:rsid w:val="00D57550"/>
    <w:rsid w:val="00D57684"/>
    <w:rsid w:val="00D57758"/>
    <w:rsid w:val="00D61060"/>
    <w:rsid w:val="00D6108C"/>
    <w:rsid w:val="00D610FF"/>
    <w:rsid w:val="00D619EA"/>
    <w:rsid w:val="00D62118"/>
    <w:rsid w:val="00D62324"/>
    <w:rsid w:val="00D628E7"/>
    <w:rsid w:val="00D62A08"/>
    <w:rsid w:val="00D63216"/>
    <w:rsid w:val="00D63AC2"/>
    <w:rsid w:val="00D64012"/>
    <w:rsid w:val="00D64AD2"/>
    <w:rsid w:val="00D64FDF"/>
    <w:rsid w:val="00D6583D"/>
    <w:rsid w:val="00D65A8F"/>
    <w:rsid w:val="00D66181"/>
    <w:rsid w:val="00D66A7D"/>
    <w:rsid w:val="00D66ADD"/>
    <w:rsid w:val="00D66CC9"/>
    <w:rsid w:val="00D67DE6"/>
    <w:rsid w:val="00D70499"/>
    <w:rsid w:val="00D70DA1"/>
    <w:rsid w:val="00D70F5D"/>
    <w:rsid w:val="00D71005"/>
    <w:rsid w:val="00D71D14"/>
    <w:rsid w:val="00D71E4F"/>
    <w:rsid w:val="00D71F8B"/>
    <w:rsid w:val="00D72230"/>
    <w:rsid w:val="00D72515"/>
    <w:rsid w:val="00D726DD"/>
    <w:rsid w:val="00D72FB4"/>
    <w:rsid w:val="00D734A0"/>
    <w:rsid w:val="00D7370D"/>
    <w:rsid w:val="00D7377D"/>
    <w:rsid w:val="00D73E42"/>
    <w:rsid w:val="00D73EB8"/>
    <w:rsid w:val="00D75261"/>
    <w:rsid w:val="00D7562B"/>
    <w:rsid w:val="00D75BBB"/>
    <w:rsid w:val="00D760A3"/>
    <w:rsid w:val="00D760C6"/>
    <w:rsid w:val="00D767C3"/>
    <w:rsid w:val="00D76BE5"/>
    <w:rsid w:val="00D77AA8"/>
    <w:rsid w:val="00D805C5"/>
    <w:rsid w:val="00D80AF6"/>
    <w:rsid w:val="00D817B9"/>
    <w:rsid w:val="00D82542"/>
    <w:rsid w:val="00D836DF"/>
    <w:rsid w:val="00D83EEB"/>
    <w:rsid w:val="00D8513E"/>
    <w:rsid w:val="00D8544C"/>
    <w:rsid w:val="00D85456"/>
    <w:rsid w:val="00D854A0"/>
    <w:rsid w:val="00D868F5"/>
    <w:rsid w:val="00D8762D"/>
    <w:rsid w:val="00D8784F"/>
    <w:rsid w:val="00D878C2"/>
    <w:rsid w:val="00D902EA"/>
    <w:rsid w:val="00D9044A"/>
    <w:rsid w:val="00D90481"/>
    <w:rsid w:val="00D914A4"/>
    <w:rsid w:val="00D915B0"/>
    <w:rsid w:val="00D91B52"/>
    <w:rsid w:val="00D91CE1"/>
    <w:rsid w:val="00D92273"/>
    <w:rsid w:val="00D92FB6"/>
    <w:rsid w:val="00D93559"/>
    <w:rsid w:val="00D936AC"/>
    <w:rsid w:val="00D93A32"/>
    <w:rsid w:val="00D94066"/>
    <w:rsid w:val="00D945A0"/>
    <w:rsid w:val="00D9497F"/>
    <w:rsid w:val="00D94E8D"/>
    <w:rsid w:val="00D95053"/>
    <w:rsid w:val="00D96945"/>
    <w:rsid w:val="00D96DAF"/>
    <w:rsid w:val="00D97C62"/>
    <w:rsid w:val="00D97DC3"/>
    <w:rsid w:val="00DA00DF"/>
    <w:rsid w:val="00DA027F"/>
    <w:rsid w:val="00DA06A8"/>
    <w:rsid w:val="00DA093B"/>
    <w:rsid w:val="00DA0FBD"/>
    <w:rsid w:val="00DA15D0"/>
    <w:rsid w:val="00DA17A5"/>
    <w:rsid w:val="00DA1B91"/>
    <w:rsid w:val="00DA1F1E"/>
    <w:rsid w:val="00DA3E75"/>
    <w:rsid w:val="00DA3F7C"/>
    <w:rsid w:val="00DA4406"/>
    <w:rsid w:val="00DA5158"/>
    <w:rsid w:val="00DA53D9"/>
    <w:rsid w:val="00DA581F"/>
    <w:rsid w:val="00DA5A97"/>
    <w:rsid w:val="00DA6114"/>
    <w:rsid w:val="00DA62A8"/>
    <w:rsid w:val="00DA6999"/>
    <w:rsid w:val="00DA6E1F"/>
    <w:rsid w:val="00DA70C6"/>
    <w:rsid w:val="00DA73C2"/>
    <w:rsid w:val="00DB051A"/>
    <w:rsid w:val="00DB0D3A"/>
    <w:rsid w:val="00DB1970"/>
    <w:rsid w:val="00DB1C66"/>
    <w:rsid w:val="00DB2600"/>
    <w:rsid w:val="00DB2609"/>
    <w:rsid w:val="00DB33A6"/>
    <w:rsid w:val="00DB344B"/>
    <w:rsid w:val="00DB432F"/>
    <w:rsid w:val="00DB4955"/>
    <w:rsid w:val="00DB4A33"/>
    <w:rsid w:val="00DB4B47"/>
    <w:rsid w:val="00DB4F37"/>
    <w:rsid w:val="00DB5BE2"/>
    <w:rsid w:val="00DB5C56"/>
    <w:rsid w:val="00DB687F"/>
    <w:rsid w:val="00DB7184"/>
    <w:rsid w:val="00DB723A"/>
    <w:rsid w:val="00DC0832"/>
    <w:rsid w:val="00DC095B"/>
    <w:rsid w:val="00DC12EA"/>
    <w:rsid w:val="00DC134F"/>
    <w:rsid w:val="00DC1788"/>
    <w:rsid w:val="00DC1A50"/>
    <w:rsid w:val="00DC1C31"/>
    <w:rsid w:val="00DC23FA"/>
    <w:rsid w:val="00DC278B"/>
    <w:rsid w:val="00DC3314"/>
    <w:rsid w:val="00DC3A0B"/>
    <w:rsid w:val="00DC3D59"/>
    <w:rsid w:val="00DC3E7E"/>
    <w:rsid w:val="00DC43E6"/>
    <w:rsid w:val="00DC4567"/>
    <w:rsid w:val="00DC4656"/>
    <w:rsid w:val="00DC5125"/>
    <w:rsid w:val="00DC5428"/>
    <w:rsid w:val="00DC5545"/>
    <w:rsid w:val="00DC58FF"/>
    <w:rsid w:val="00DC5EE2"/>
    <w:rsid w:val="00DC5F0C"/>
    <w:rsid w:val="00DC699E"/>
    <w:rsid w:val="00DD02F7"/>
    <w:rsid w:val="00DD0817"/>
    <w:rsid w:val="00DD0A19"/>
    <w:rsid w:val="00DD113E"/>
    <w:rsid w:val="00DD15DA"/>
    <w:rsid w:val="00DD182D"/>
    <w:rsid w:val="00DD1DAF"/>
    <w:rsid w:val="00DD30EA"/>
    <w:rsid w:val="00DD320E"/>
    <w:rsid w:val="00DD3540"/>
    <w:rsid w:val="00DD37D7"/>
    <w:rsid w:val="00DD39D5"/>
    <w:rsid w:val="00DD3CE6"/>
    <w:rsid w:val="00DD3D14"/>
    <w:rsid w:val="00DD3E80"/>
    <w:rsid w:val="00DD4274"/>
    <w:rsid w:val="00DD4293"/>
    <w:rsid w:val="00DD432A"/>
    <w:rsid w:val="00DD4499"/>
    <w:rsid w:val="00DD4ECE"/>
    <w:rsid w:val="00DD51E5"/>
    <w:rsid w:val="00DD5769"/>
    <w:rsid w:val="00DD5D4A"/>
    <w:rsid w:val="00DD5EE3"/>
    <w:rsid w:val="00DD6DF3"/>
    <w:rsid w:val="00DD6E03"/>
    <w:rsid w:val="00DD6FBC"/>
    <w:rsid w:val="00DD7037"/>
    <w:rsid w:val="00DD7943"/>
    <w:rsid w:val="00DD7D1F"/>
    <w:rsid w:val="00DE000E"/>
    <w:rsid w:val="00DE008E"/>
    <w:rsid w:val="00DE15D7"/>
    <w:rsid w:val="00DE1812"/>
    <w:rsid w:val="00DE2249"/>
    <w:rsid w:val="00DE32E6"/>
    <w:rsid w:val="00DE3445"/>
    <w:rsid w:val="00DE3908"/>
    <w:rsid w:val="00DE39FD"/>
    <w:rsid w:val="00DE4273"/>
    <w:rsid w:val="00DE49B4"/>
    <w:rsid w:val="00DE548F"/>
    <w:rsid w:val="00DE5DFF"/>
    <w:rsid w:val="00DE6089"/>
    <w:rsid w:val="00DE6158"/>
    <w:rsid w:val="00DE67EB"/>
    <w:rsid w:val="00DE69F8"/>
    <w:rsid w:val="00DE6A7D"/>
    <w:rsid w:val="00DE6C45"/>
    <w:rsid w:val="00DE74A1"/>
    <w:rsid w:val="00DE7B69"/>
    <w:rsid w:val="00DE7B6C"/>
    <w:rsid w:val="00DE7BD2"/>
    <w:rsid w:val="00DF0476"/>
    <w:rsid w:val="00DF0893"/>
    <w:rsid w:val="00DF098F"/>
    <w:rsid w:val="00DF099D"/>
    <w:rsid w:val="00DF0BD4"/>
    <w:rsid w:val="00DF0F60"/>
    <w:rsid w:val="00DF130B"/>
    <w:rsid w:val="00DF19B0"/>
    <w:rsid w:val="00DF250C"/>
    <w:rsid w:val="00DF321C"/>
    <w:rsid w:val="00DF33C1"/>
    <w:rsid w:val="00DF39C0"/>
    <w:rsid w:val="00DF3D4B"/>
    <w:rsid w:val="00DF4121"/>
    <w:rsid w:val="00DF42A1"/>
    <w:rsid w:val="00DF6493"/>
    <w:rsid w:val="00DF65DB"/>
    <w:rsid w:val="00DF74FC"/>
    <w:rsid w:val="00DF7853"/>
    <w:rsid w:val="00DF78C0"/>
    <w:rsid w:val="00DF7986"/>
    <w:rsid w:val="00E003C0"/>
    <w:rsid w:val="00E01501"/>
    <w:rsid w:val="00E01F56"/>
    <w:rsid w:val="00E0319A"/>
    <w:rsid w:val="00E03531"/>
    <w:rsid w:val="00E036FC"/>
    <w:rsid w:val="00E040B5"/>
    <w:rsid w:val="00E04EB1"/>
    <w:rsid w:val="00E054D6"/>
    <w:rsid w:val="00E0597D"/>
    <w:rsid w:val="00E05B1F"/>
    <w:rsid w:val="00E05D1A"/>
    <w:rsid w:val="00E05E4F"/>
    <w:rsid w:val="00E05EFB"/>
    <w:rsid w:val="00E0601B"/>
    <w:rsid w:val="00E066F0"/>
    <w:rsid w:val="00E07060"/>
    <w:rsid w:val="00E0721F"/>
    <w:rsid w:val="00E07609"/>
    <w:rsid w:val="00E0774E"/>
    <w:rsid w:val="00E11945"/>
    <w:rsid w:val="00E11D9A"/>
    <w:rsid w:val="00E11F09"/>
    <w:rsid w:val="00E1233C"/>
    <w:rsid w:val="00E125DF"/>
    <w:rsid w:val="00E12E5B"/>
    <w:rsid w:val="00E13197"/>
    <w:rsid w:val="00E135FF"/>
    <w:rsid w:val="00E13E0F"/>
    <w:rsid w:val="00E146CE"/>
    <w:rsid w:val="00E148F8"/>
    <w:rsid w:val="00E14A98"/>
    <w:rsid w:val="00E155B2"/>
    <w:rsid w:val="00E155B5"/>
    <w:rsid w:val="00E1756F"/>
    <w:rsid w:val="00E17BDD"/>
    <w:rsid w:val="00E204E6"/>
    <w:rsid w:val="00E2052F"/>
    <w:rsid w:val="00E208B4"/>
    <w:rsid w:val="00E21437"/>
    <w:rsid w:val="00E214BF"/>
    <w:rsid w:val="00E21BF7"/>
    <w:rsid w:val="00E21C11"/>
    <w:rsid w:val="00E2421B"/>
    <w:rsid w:val="00E24459"/>
    <w:rsid w:val="00E248A4"/>
    <w:rsid w:val="00E24C0B"/>
    <w:rsid w:val="00E24CD8"/>
    <w:rsid w:val="00E25075"/>
    <w:rsid w:val="00E25BDE"/>
    <w:rsid w:val="00E25F34"/>
    <w:rsid w:val="00E267C2"/>
    <w:rsid w:val="00E26C85"/>
    <w:rsid w:val="00E26DC2"/>
    <w:rsid w:val="00E27758"/>
    <w:rsid w:val="00E27F71"/>
    <w:rsid w:val="00E3095E"/>
    <w:rsid w:val="00E31264"/>
    <w:rsid w:val="00E312C8"/>
    <w:rsid w:val="00E314D6"/>
    <w:rsid w:val="00E31958"/>
    <w:rsid w:val="00E31F55"/>
    <w:rsid w:val="00E3294D"/>
    <w:rsid w:val="00E32992"/>
    <w:rsid w:val="00E34288"/>
    <w:rsid w:val="00E34362"/>
    <w:rsid w:val="00E348B0"/>
    <w:rsid w:val="00E34BF2"/>
    <w:rsid w:val="00E352A5"/>
    <w:rsid w:val="00E35684"/>
    <w:rsid w:val="00E3570D"/>
    <w:rsid w:val="00E359AC"/>
    <w:rsid w:val="00E35C6B"/>
    <w:rsid w:val="00E35D7B"/>
    <w:rsid w:val="00E3601A"/>
    <w:rsid w:val="00E3606A"/>
    <w:rsid w:val="00E36CDE"/>
    <w:rsid w:val="00E3747B"/>
    <w:rsid w:val="00E37A8D"/>
    <w:rsid w:val="00E408D8"/>
    <w:rsid w:val="00E4130E"/>
    <w:rsid w:val="00E4158A"/>
    <w:rsid w:val="00E418C3"/>
    <w:rsid w:val="00E41E13"/>
    <w:rsid w:val="00E4262B"/>
    <w:rsid w:val="00E42690"/>
    <w:rsid w:val="00E428F5"/>
    <w:rsid w:val="00E4313A"/>
    <w:rsid w:val="00E431C1"/>
    <w:rsid w:val="00E4378B"/>
    <w:rsid w:val="00E43BCB"/>
    <w:rsid w:val="00E43F72"/>
    <w:rsid w:val="00E442C4"/>
    <w:rsid w:val="00E44406"/>
    <w:rsid w:val="00E44A9D"/>
    <w:rsid w:val="00E44B50"/>
    <w:rsid w:val="00E462B8"/>
    <w:rsid w:val="00E46386"/>
    <w:rsid w:val="00E463FB"/>
    <w:rsid w:val="00E46D88"/>
    <w:rsid w:val="00E473DC"/>
    <w:rsid w:val="00E508B9"/>
    <w:rsid w:val="00E51DB9"/>
    <w:rsid w:val="00E523C1"/>
    <w:rsid w:val="00E52EDC"/>
    <w:rsid w:val="00E53D9E"/>
    <w:rsid w:val="00E546E8"/>
    <w:rsid w:val="00E54D24"/>
    <w:rsid w:val="00E54FAE"/>
    <w:rsid w:val="00E5502B"/>
    <w:rsid w:val="00E55048"/>
    <w:rsid w:val="00E552C3"/>
    <w:rsid w:val="00E55B3D"/>
    <w:rsid w:val="00E5605F"/>
    <w:rsid w:val="00E560FA"/>
    <w:rsid w:val="00E562DF"/>
    <w:rsid w:val="00E5672E"/>
    <w:rsid w:val="00E56CDC"/>
    <w:rsid w:val="00E56DC3"/>
    <w:rsid w:val="00E5734A"/>
    <w:rsid w:val="00E57351"/>
    <w:rsid w:val="00E5735A"/>
    <w:rsid w:val="00E577FD"/>
    <w:rsid w:val="00E57931"/>
    <w:rsid w:val="00E57FC0"/>
    <w:rsid w:val="00E60746"/>
    <w:rsid w:val="00E6145F"/>
    <w:rsid w:val="00E616D6"/>
    <w:rsid w:val="00E61845"/>
    <w:rsid w:val="00E61D81"/>
    <w:rsid w:val="00E62BF3"/>
    <w:rsid w:val="00E62D51"/>
    <w:rsid w:val="00E633BD"/>
    <w:rsid w:val="00E6350E"/>
    <w:rsid w:val="00E63671"/>
    <w:rsid w:val="00E637ED"/>
    <w:rsid w:val="00E63FD7"/>
    <w:rsid w:val="00E642BC"/>
    <w:rsid w:val="00E646C0"/>
    <w:rsid w:val="00E64EA4"/>
    <w:rsid w:val="00E66203"/>
    <w:rsid w:val="00E665B2"/>
    <w:rsid w:val="00E668CD"/>
    <w:rsid w:val="00E66E3B"/>
    <w:rsid w:val="00E67EB7"/>
    <w:rsid w:val="00E67F56"/>
    <w:rsid w:val="00E70156"/>
    <w:rsid w:val="00E701A8"/>
    <w:rsid w:val="00E70B84"/>
    <w:rsid w:val="00E710E3"/>
    <w:rsid w:val="00E7149E"/>
    <w:rsid w:val="00E71DD3"/>
    <w:rsid w:val="00E722FB"/>
    <w:rsid w:val="00E72B9B"/>
    <w:rsid w:val="00E72CB6"/>
    <w:rsid w:val="00E738D9"/>
    <w:rsid w:val="00E7460F"/>
    <w:rsid w:val="00E74693"/>
    <w:rsid w:val="00E7516A"/>
    <w:rsid w:val="00E75516"/>
    <w:rsid w:val="00E75581"/>
    <w:rsid w:val="00E760A0"/>
    <w:rsid w:val="00E76872"/>
    <w:rsid w:val="00E76914"/>
    <w:rsid w:val="00E769EE"/>
    <w:rsid w:val="00E76FF4"/>
    <w:rsid w:val="00E7733B"/>
    <w:rsid w:val="00E77615"/>
    <w:rsid w:val="00E777BE"/>
    <w:rsid w:val="00E77989"/>
    <w:rsid w:val="00E77ED1"/>
    <w:rsid w:val="00E77EFF"/>
    <w:rsid w:val="00E80048"/>
    <w:rsid w:val="00E8012B"/>
    <w:rsid w:val="00E802FD"/>
    <w:rsid w:val="00E80332"/>
    <w:rsid w:val="00E819F2"/>
    <w:rsid w:val="00E81DF6"/>
    <w:rsid w:val="00E81EC6"/>
    <w:rsid w:val="00E82D65"/>
    <w:rsid w:val="00E82FE7"/>
    <w:rsid w:val="00E83952"/>
    <w:rsid w:val="00E83FB8"/>
    <w:rsid w:val="00E84046"/>
    <w:rsid w:val="00E8457C"/>
    <w:rsid w:val="00E848EC"/>
    <w:rsid w:val="00E85A8D"/>
    <w:rsid w:val="00E8609E"/>
    <w:rsid w:val="00E86364"/>
    <w:rsid w:val="00E8682E"/>
    <w:rsid w:val="00E86FA9"/>
    <w:rsid w:val="00E877CE"/>
    <w:rsid w:val="00E87A67"/>
    <w:rsid w:val="00E87C38"/>
    <w:rsid w:val="00E91643"/>
    <w:rsid w:val="00E9178D"/>
    <w:rsid w:val="00E92155"/>
    <w:rsid w:val="00E9251D"/>
    <w:rsid w:val="00E92A4A"/>
    <w:rsid w:val="00E92C6B"/>
    <w:rsid w:val="00E92CF9"/>
    <w:rsid w:val="00E92E03"/>
    <w:rsid w:val="00E92F92"/>
    <w:rsid w:val="00E93C1C"/>
    <w:rsid w:val="00E941D2"/>
    <w:rsid w:val="00E94269"/>
    <w:rsid w:val="00E943EF"/>
    <w:rsid w:val="00E946FC"/>
    <w:rsid w:val="00E94A58"/>
    <w:rsid w:val="00E94C1D"/>
    <w:rsid w:val="00E94E19"/>
    <w:rsid w:val="00E9754D"/>
    <w:rsid w:val="00E97741"/>
    <w:rsid w:val="00E97F58"/>
    <w:rsid w:val="00EA0016"/>
    <w:rsid w:val="00EA0612"/>
    <w:rsid w:val="00EA13E2"/>
    <w:rsid w:val="00EA1672"/>
    <w:rsid w:val="00EA184C"/>
    <w:rsid w:val="00EA1E77"/>
    <w:rsid w:val="00EA3271"/>
    <w:rsid w:val="00EA486C"/>
    <w:rsid w:val="00EA4A66"/>
    <w:rsid w:val="00EA500F"/>
    <w:rsid w:val="00EA5594"/>
    <w:rsid w:val="00EA575F"/>
    <w:rsid w:val="00EA5E2B"/>
    <w:rsid w:val="00EA62C5"/>
    <w:rsid w:val="00EA6594"/>
    <w:rsid w:val="00EA76FB"/>
    <w:rsid w:val="00EA771E"/>
    <w:rsid w:val="00EA7934"/>
    <w:rsid w:val="00EA7F82"/>
    <w:rsid w:val="00EB042C"/>
    <w:rsid w:val="00EB064D"/>
    <w:rsid w:val="00EB18BD"/>
    <w:rsid w:val="00EB2E20"/>
    <w:rsid w:val="00EB30FC"/>
    <w:rsid w:val="00EB3184"/>
    <w:rsid w:val="00EB32A1"/>
    <w:rsid w:val="00EB3F47"/>
    <w:rsid w:val="00EB4096"/>
    <w:rsid w:val="00EB45DB"/>
    <w:rsid w:val="00EB4C60"/>
    <w:rsid w:val="00EB52F0"/>
    <w:rsid w:val="00EB536C"/>
    <w:rsid w:val="00EB62A6"/>
    <w:rsid w:val="00EB635B"/>
    <w:rsid w:val="00EB6694"/>
    <w:rsid w:val="00EB6829"/>
    <w:rsid w:val="00EB6937"/>
    <w:rsid w:val="00EB7080"/>
    <w:rsid w:val="00EC0555"/>
    <w:rsid w:val="00EC0A4C"/>
    <w:rsid w:val="00EC1A47"/>
    <w:rsid w:val="00EC364D"/>
    <w:rsid w:val="00EC3E91"/>
    <w:rsid w:val="00EC43DE"/>
    <w:rsid w:val="00EC43F3"/>
    <w:rsid w:val="00EC4847"/>
    <w:rsid w:val="00EC4E30"/>
    <w:rsid w:val="00EC62A8"/>
    <w:rsid w:val="00EC636F"/>
    <w:rsid w:val="00EC7ACB"/>
    <w:rsid w:val="00ED086C"/>
    <w:rsid w:val="00ED0C95"/>
    <w:rsid w:val="00ED11AB"/>
    <w:rsid w:val="00ED1319"/>
    <w:rsid w:val="00ED160E"/>
    <w:rsid w:val="00ED1F62"/>
    <w:rsid w:val="00ED1FB0"/>
    <w:rsid w:val="00ED24C5"/>
    <w:rsid w:val="00ED25A0"/>
    <w:rsid w:val="00ED28ED"/>
    <w:rsid w:val="00ED3B44"/>
    <w:rsid w:val="00ED3D32"/>
    <w:rsid w:val="00ED3E16"/>
    <w:rsid w:val="00ED4649"/>
    <w:rsid w:val="00ED464B"/>
    <w:rsid w:val="00ED4D19"/>
    <w:rsid w:val="00ED5018"/>
    <w:rsid w:val="00ED525A"/>
    <w:rsid w:val="00ED5F6D"/>
    <w:rsid w:val="00ED63BD"/>
    <w:rsid w:val="00ED66E9"/>
    <w:rsid w:val="00ED6BFF"/>
    <w:rsid w:val="00EE0DF5"/>
    <w:rsid w:val="00EE14FB"/>
    <w:rsid w:val="00EE1525"/>
    <w:rsid w:val="00EE1A45"/>
    <w:rsid w:val="00EE1B32"/>
    <w:rsid w:val="00EE26DB"/>
    <w:rsid w:val="00EE2C7A"/>
    <w:rsid w:val="00EE3AFD"/>
    <w:rsid w:val="00EE3C77"/>
    <w:rsid w:val="00EE3DBF"/>
    <w:rsid w:val="00EE4178"/>
    <w:rsid w:val="00EE478A"/>
    <w:rsid w:val="00EE4CD4"/>
    <w:rsid w:val="00EE4E9D"/>
    <w:rsid w:val="00EE5629"/>
    <w:rsid w:val="00EE581B"/>
    <w:rsid w:val="00EE5A96"/>
    <w:rsid w:val="00EE5E34"/>
    <w:rsid w:val="00EE5F9E"/>
    <w:rsid w:val="00EE6666"/>
    <w:rsid w:val="00EE69FD"/>
    <w:rsid w:val="00EE6FA3"/>
    <w:rsid w:val="00EE7629"/>
    <w:rsid w:val="00EE7732"/>
    <w:rsid w:val="00EE7875"/>
    <w:rsid w:val="00EF03FC"/>
    <w:rsid w:val="00EF1100"/>
    <w:rsid w:val="00EF1971"/>
    <w:rsid w:val="00EF1B8F"/>
    <w:rsid w:val="00EF1C78"/>
    <w:rsid w:val="00EF1F6A"/>
    <w:rsid w:val="00EF267B"/>
    <w:rsid w:val="00EF2A2B"/>
    <w:rsid w:val="00EF31C0"/>
    <w:rsid w:val="00EF3401"/>
    <w:rsid w:val="00EF3476"/>
    <w:rsid w:val="00EF37AE"/>
    <w:rsid w:val="00EF37CD"/>
    <w:rsid w:val="00EF37D5"/>
    <w:rsid w:val="00EF4087"/>
    <w:rsid w:val="00EF437D"/>
    <w:rsid w:val="00EF483A"/>
    <w:rsid w:val="00EF4B34"/>
    <w:rsid w:val="00EF54E8"/>
    <w:rsid w:val="00EF5C57"/>
    <w:rsid w:val="00EF69CD"/>
    <w:rsid w:val="00EF6A95"/>
    <w:rsid w:val="00EF7625"/>
    <w:rsid w:val="00EF7C06"/>
    <w:rsid w:val="00F007F6"/>
    <w:rsid w:val="00F00842"/>
    <w:rsid w:val="00F00CFE"/>
    <w:rsid w:val="00F01525"/>
    <w:rsid w:val="00F01693"/>
    <w:rsid w:val="00F01C98"/>
    <w:rsid w:val="00F01F99"/>
    <w:rsid w:val="00F0274E"/>
    <w:rsid w:val="00F0335F"/>
    <w:rsid w:val="00F033D3"/>
    <w:rsid w:val="00F0533B"/>
    <w:rsid w:val="00F055D7"/>
    <w:rsid w:val="00F058A9"/>
    <w:rsid w:val="00F0593B"/>
    <w:rsid w:val="00F0604C"/>
    <w:rsid w:val="00F062D8"/>
    <w:rsid w:val="00F063CA"/>
    <w:rsid w:val="00F06CBD"/>
    <w:rsid w:val="00F072C7"/>
    <w:rsid w:val="00F073E1"/>
    <w:rsid w:val="00F075DB"/>
    <w:rsid w:val="00F0783D"/>
    <w:rsid w:val="00F0789C"/>
    <w:rsid w:val="00F07F33"/>
    <w:rsid w:val="00F11C82"/>
    <w:rsid w:val="00F12018"/>
    <w:rsid w:val="00F129EE"/>
    <w:rsid w:val="00F13A3E"/>
    <w:rsid w:val="00F13E3F"/>
    <w:rsid w:val="00F14736"/>
    <w:rsid w:val="00F1488B"/>
    <w:rsid w:val="00F14C02"/>
    <w:rsid w:val="00F15416"/>
    <w:rsid w:val="00F15570"/>
    <w:rsid w:val="00F15903"/>
    <w:rsid w:val="00F159A8"/>
    <w:rsid w:val="00F166EE"/>
    <w:rsid w:val="00F172B2"/>
    <w:rsid w:val="00F17ACC"/>
    <w:rsid w:val="00F20512"/>
    <w:rsid w:val="00F20796"/>
    <w:rsid w:val="00F208AB"/>
    <w:rsid w:val="00F20C7E"/>
    <w:rsid w:val="00F20F61"/>
    <w:rsid w:val="00F22163"/>
    <w:rsid w:val="00F226AC"/>
    <w:rsid w:val="00F22DDC"/>
    <w:rsid w:val="00F23A0F"/>
    <w:rsid w:val="00F23F65"/>
    <w:rsid w:val="00F24C5B"/>
    <w:rsid w:val="00F2595B"/>
    <w:rsid w:val="00F26946"/>
    <w:rsid w:val="00F26F1F"/>
    <w:rsid w:val="00F2728E"/>
    <w:rsid w:val="00F27344"/>
    <w:rsid w:val="00F274E7"/>
    <w:rsid w:val="00F3046B"/>
    <w:rsid w:val="00F30A0D"/>
    <w:rsid w:val="00F30E73"/>
    <w:rsid w:val="00F31D79"/>
    <w:rsid w:val="00F32B92"/>
    <w:rsid w:val="00F337A8"/>
    <w:rsid w:val="00F33969"/>
    <w:rsid w:val="00F33BC1"/>
    <w:rsid w:val="00F33BFA"/>
    <w:rsid w:val="00F34540"/>
    <w:rsid w:val="00F34AB8"/>
    <w:rsid w:val="00F34ACD"/>
    <w:rsid w:val="00F34D26"/>
    <w:rsid w:val="00F351FB"/>
    <w:rsid w:val="00F35255"/>
    <w:rsid w:val="00F35A07"/>
    <w:rsid w:val="00F36162"/>
    <w:rsid w:val="00F36342"/>
    <w:rsid w:val="00F37BD2"/>
    <w:rsid w:val="00F37CC0"/>
    <w:rsid w:val="00F40468"/>
    <w:rsid w:val="00F40976"/>
    <w:rsid w:val="00F414C6"/>
    <w:rsid w:val="00F41709"/>
    <w:rsid w:val="00F41BED"/>
    <w:rsid w:val="00F41C87"/>
    <w:rsid w:val="00F41CC5"/>
    <w:rsid w:val="00F41E19"/>
    <w:rsid w:val="00F4203D"/>
    <w:rsid w:val="00F42C7E"/>
    <w:rsid w:val="00F4312D"/>
    <w:rsid w:val="00F433BD"/>
    <w:rsid w:val="00F4357A"/>
    <w:rsid w:val="00F43B43"/>
    <w:rsid w:val="00F43E9A"/>
    <w:rsid w:val="00F43FA0"/>
    <w:rsid w:val="00F444D9"/>
    <w:rsid w:val="00F4457C"/>
    <w:rsid w:val="00F44B43"/>
    <w:rsid w:val="00F44E73"/>
    <w:rsid w:val="00F45422"/>
    <w:rsid w:val="00F4576A"/>
    <w:rsid w:val="00F46096"/>
    <w:rsid w:val="00F500BF"/>
    <w:rsid w:val="00F504D4"/>
    <w:rsid w:val="00F50888"/>
    <w:rsid w:val="00F50BD7"/>
    <w:rsid w:val="00F50DA2"/>
    <w:rsid w:val="00F50DC3"/>
    <w:rsid w:val="00F51243"/>
    <w:rsid w:val="00F51494"/>
    <w:rsid w:val="00F51EC3"/>
    <w:rsid w:val="00F52670"/>
    <w:rsid w:val="00F528F7"/>
    <w:rsid w:val="00F52DD5"/>
    <w:rsid w:val="00F5378D"/>
    <w:rsid w:val="00F53920"/>
    <w:rsid w:val="00F541AE"/>
    <w:rsid w:val="00F542EA"/>
    <w:rsid w:val="00F547C8"/>
    <w:rsid w:val="00F55153"/>
    <w:rsid w:val="00F55162"/>
    <w:rsid w:val="00F5558B"/>
    <w:rsid w:val="00F558C3"/>
    <w:rsid w:val="00F55E52"/>
    <w:rsid w:val="00F564A1"/>
    <w:rsid w:val="00F565FE"/>
    <w:rsid w:val="00F56848"/>
    <w:rsid w:val="00F56A1D"/>
    <w:rsid w:val="00F56A4B"/>
    <w:rsid w:val="00F57760"/>
    <w:rsid w:val="00F57E71"/>
    <w:rsid w:val="00F608D9"/>
    <w:rsid w:val="00F60F82"/>
    <w:rsid w:val="00F6128B"/>
    <w:rsid w:val="00F615C5"/>
    <w:rsid w:val="00F61C7A"/>
    <w:rsid w:val="00F61F43"/>
    <w:rsid w:val="00F62090"/>
    <w:rsid w:val="00F62671"/>
    <w:rsid w:val="00F62996"/>
    <w:rsid w:val="00F62BC4"/>
    <w:rsid w:val="00F62EFF"/>
    <w:rsid w:val="00F62F96"/>
    <w:rsid w:val="00F63372"/>
    <w:rsid w:val="00F6454F"/>
    <w:rsid w:val="00F6508A"/>
    <w:rsid w:val="00F651BE"/>
    <w:rsid w:val="00F653F2"/>
    <w:rsid w:val="00F6582F"/>
    <w:rsid w:val="00F65D40"/>
    <w:rsid w:val="00F6616B"/>
    <w:rsid w:val="00F66985"/>
    <w:rsid w:val="00F66B88"/>
    <w:rsid w:val="00F66E45"/>
    <w:rsid w:val="00F67684"/>
    <w:rsid w:val="00F717A0"/>
    <w:rsid w:val="00F71927"/>
    <w:rsid w:val="00F71E8D"/>
    <w:rsid w:val="00F722C6"/>
    <w:rsid w:val="00F7341A"/>
    <w:rsid w:val="00F73781"/>
    <w:rsid w:val="00F73E3E"/>
    <w:rsid w:val="00F75165"/>
    <w:rsid w:val="00F75297"/>
    <w:rsid w:val="00F758CD"/>
    <w:rsid w:val="00F7596E"/>
    <w:rsid w:val="00F75D01"/>
    <w:rsid w:val="00F762D3"/>
    <w:rsid w:val="00F76F40"/>
    <w:rsid w:val="00F77281"/>
    <w:rsid w:val="00F777B6"/>
    <w:rsid w:val="00F77D93"/>
    <w:rsid w:val="00F77DD8"/>
    <w:rsid w:val="00F8097C"/>
    <w:rsid w:val="00F80AA4"/>
    <w:rsid w:val="00F80CDE"/>
    <w:rsid w:val="00F80D0E"/>
    <w:rsid w:val="00F80D7A"/>
    <w:rsid w:val="00F82D44"/>
    <w:rsid w:val="00F83BBA"/>
    <w:rsid w:val="00F83BCD"/>
    <w:rsid w:val="00F83FAF"/>
    <w:rsid w:val="00F849BC"/>
    <w:rsid w:val="00F84C5C"/>
    <w:rsid w:val="00F84F6B"/>
    <w:rsid w:val="00F85068"/>
    <w:rsid w:val="00F8531F"/>
    <w:rsid w:val="00F8599D"/>
    <w:rsid w:val="00F859A7"/>
    <w:rsid w:val="00F85D0D"/>
    <w:rsid w:val="00F86905"/>
    <w:rsid w:val="00F86B5F"/>
    <w:rsid w:val="00F87385"/>
    <w:rsid w:val="00F8761C"/>
    <w:rsid w:val="00F876E2"/>
    <w:rsid w:val="00F87854"/>
    <w:rsid w:val="00F9078B"/>
    <w:rsid w:val="00F91F59"/>
    <w:rsid w:val="00F929A8"/>
    <w:rsid w:val="00F92B95"/>
    <w:rsid w:val="00F930F8"/>
    <w:rsid w:val="00F93314"/>
    <w:rsid w:val="00F93638"/>
    <w:rsid w:val="00F94C98"/>
    <w:rsid w:val="00F954F9"/>
    <w:rsid w:val="00F95BB6"/>
    <w:rsid w:val="00F95D91"/>
    <w:rsid w:val="00F95FE3"/>
    <w:rsid w:val="00F96F7B"/>
    <w:rsid w:val="00F97C2F"/>
    <w:rsid w:val="00FA0781"/>
    <w:rsid w:val="00FA0BE3"/>
    <w:rsid w:val="00FA13D9"/>
    <w:rsid w:val="00FA206B"/>
    <w:rsid w:val="00FA236C"/>
    <w:rsid w:val="00FA2B25"/>
    <w:rsid w:val="00FA33E7"/>
    <w:rsid w:val="00FA3410"/>
    <w:rsid w:val="00FA36A9"/>
    <w:rsid w:val="00FA3AF3"/>
    <w:rsid w:val="00FA3D4A"/>
    <w:rsid w:val="00FA420A"/>
    <w:rsid w:val="00FA4211"/>
    <w:rsid w:val="00FA43EA"/>
    <w:rsid w:val="00FA4BD3"/>
    <w:rsid w:val="00FA50D6"/>
    <w:rsid w:val="00FA637F"/>
    <w:rsid w:val="00FA6505"/>
    <w:rsid w:val="00FA6628"/>
    <w:rsid w:val="00FA6756"/>
    <w:rsid w:val="00FA70CA"/>
    <w:rsid w:val="00FA726F"/>
    <w:rsid w:val="00FA727C"/>
    <w:rsid w:val="00FA7433"/>
    <w:rsid w:val="00FA752B"/>
    <w:rsid w:val="00FA7C7D"/>
    <w:rsid w:val="00FA7D78"/>
    <w:rsid w:val="00FA7F93"/>
    <w:rsid w:val="00FB0732"/>
    <w:rsid w:val="00FB0877"/>
    <w:rsid w:val="00FB1799"/>
    <w:rsid w:val="00FB1802"/>
    <w:rsid w:val="00FB24D8"/>
    <w:rsid w:val="00FB29D2"/>
    <w:rsid w:val="00FB2C6F"/>
    <w:rsid w:val="00FB3E0B"/>
    <w:rsid w:val="00FB4128"/>
    <w:rsid w:val="00FB435D"/>
    <w:rsid w:val="00FB4642"/>
    <w:rsid w:val="00FB4EA0"/>
    <w:rsid w:val="00FB508B"/>
    <w:rsid w:val="00FB514E"/>
    <w:rsid w:val="00FB56F5"/>
    <w:rsid w:val="00FB5D56"/>
    <w:rsid w:val="00FB64A8"/>
    <w:rsid w:val="00FB6B01"/>
    <w:rsid w:val="00FB7391"/>
    <w:rsid w:val="00FB781A"/>
    <w:rsid w:val="00FC0271"/>
    <w:rsid w:val="00FC0408"/>
    <w:rsid w:val="00FC0919"/>
    <w:rsid w:val="00FC1533"/>
    <w:rsid w:val="00FC1BFA"/>
    <w:rsid w:val="00FC2629"/>
    <w:rsid w:val="00FC2783"/>
    <w:rsid w:val="00FC327C"/>
    <w:rsid w:val="00FC33C4"/>
    <w:rsid w:val="00FC33D3"/>
    <w:rsid w:val="00FC3477"/>
    <w:rsid w:val="00FC3F9D"/>
    <w:rsid w:val="00FC4043"/>
    <w:rsid w:val="00FC4116"/>
    <w:rsid w:val="00FC4D0C"/>
    <w:rsid w:val="00FC518D"/>
    <w:rsid w:val="00FC51DC"/>
    <w:rsid w:val="00FC5491"/>
    <w:rsid w:val="00FC55FB"/>
    <w:rsid w:val="00FC5C42"/>
    <w:rsid w:val="00FC6264"/>
    <w:rsid w:val="00FC6632"/>
    <w:rsid w:val="00FC6964"/>
    <w:rsid w:val="00FC6ABF"/>
    <w:rsid w:val="00FC7024"/>
    <w:rsid w:val="00FC71DA"/>
    <w:rsid w:val="00FC7320"/>
    <w:rsid w:val="00FC7FA6"/>
    <w:rsid w:val="00FD04B6"/>
    <w:rsid w:val="00FD06DA"/>
    <w:rsid w:val="00FD079E"/>
    <w:rsid w:val="00FD0D7A"/>
    <w:rsid w:val="00FD0E57"/>
    <w:rsid w:val="00FD1287"/>
    <w:rsid w:val="00FD12E9"/>
    <w:rsid w:val="00FD163C"/>
    <w:rsid w:val="00FD1816"/>
    <w:rsid w:val="00FD184E"/>
    <w:rsid w:val="00FD20D7"/>
    <w:rsid w:val="00FD2724"/>
    <w:rsid w:val="00FD2739"/>
    <w:rsid w:val="00FD2B97"/>
    <w:rsid w:val="00FD3115"/>
    <w:rsid w:val="00FD3953"/>
    <w:rsid w:val="00FD4004"/>
    <w:rsid w:val="00FD40FA"/>
    <w:rsid w:val="00FD41F5"/>
    <w:rsid w:val="00FD4403"/>
    <w:rsid w:val="00FD4601"/>
    <w:rsid w:val="00FD59DD"/>
    <w:rsid w:val="00FD5CCB"/>
    <w:rsid w:val="00FD6354"/>
    <w:rsid w:val="00FD63EC"/>
    <w:rsid w:val="00FD6C56"/>
    <w:rsid w:val="00FD7D80"/>
    <w:rsid w:val="00FE01C5"/>
    <w:rsid w:val="00FE0454"/>
    <w:rsid w:val="00FE04AC"/>
    <w:rsid w:val="00FE0510"/>
    <w:rsid w:val="00FE0D2F"/>
    <w:rsid w:val="00FE10E3"/>
    <w:rsid w:val="00FE1117"/>
    <w:rsid w:val="00FE1504"/>
    <w:rsid w:val="00FE1A2E"/>
    <w:rsid w:val="00FE1CD1"/>
    <w:rsid w:val="00FE2B0E"/>
    <w:rsid w:val="00FE2F72"/>
    <w:rsid w:val="00FE3042"/>
    <w:rsid w:val="00FE3426"/>
    <w:rsid w:val="00FE358F"/>
    <w:rsid w:val="00FE37D4"/>
    <w:rsid w:val="00FE3BDB"/>
    <w:rsid w:val="00FE43C2"/>
    <w:rsid w:val="00FE46F3"/>
    <w:rsid w:val="00FE49B3"/>
    <w:rsid w:val="00FE5981"/>
    <w:rsid w:val="00FE5B5F"/>
    <w:rsid w:val="00FE5EDC"/>
    <w:rsid w:val="00FE69C1"/>
    <w:rsid w:val="00FE6BE3"/>
    <w:rsid w:val="00FE7521"/>
    <w:rsid w:val="00FE7681"/>
    <w:rsid w:val="00FE769B"/>
    <w:rsid w:val="00FE7F80"/>
    <w:rsid w:val="00FF067E"/>
    <w:rsid w:val="00FF0D19"/>
    <w:rsid w:val="00FF1059"/>
    <w:rsid w:val="00FF10E2"/>
    <w:rsid w:val="00FF1355"/>
    <w:rsid w:val="00FF20F9"/>
    <w:rsid w:val="00FF25EF"/>
    <w:rsid w:val="00FF2A6D"/>
    <w:rsid w:val="00FF2DA7"/>
    <w:rsid w:val="00FF2DE3"/>
    <w:rsid w:val="00FF34C5"/>
    <w:rsid w:val="00FF44F0"/>
    <w:rsid w:val="00FF5567"/>
    <w:rsid w:val="00FF6973"/>
    <w:rsid w:val="00FF6C2B"/>
    <w:rsid w:val="00FF7877"/>
    <w:rsid w:val="0299E0E0"/>
    <w:rsid w:val="03617E1E"/>
    <w:rsid w:val="0823B0B5"/>
    <w:rsid w:val="088D7008"/>
    <w:rsid w:val="0A604D0C"/>
    <w:rsid w:val="0A8C0555"/>
    <w:rsid w:val="0A97EC2E"/>
    <w:rsid w:val="0AFBF3D8"/>
    <w:rsid w:val="0CDC3AD8"/>
    <w:rsid w:val="0D6DDF35"/>
    <w:rsid w:val="0D86BE99"/>
    <w:rsid w:val="0DA2668A"/>
    <w:rsid w:val="0DC7DFDC"/>
    <w:rsid w:val="0E2CDA7F"/>
    <w:rsid w:val="0E992F6D"/>
    <w:rsid w:val="0FA8647B"/>
    <w:rsid w:val="0FD0DBD8"/>
    <w:rsid w:val="1080D9BC"/>
    <w:rsid w:val="12689259"/>
    <w:rsid w:val="12D76637"/>
    <w:rsid w:val="13A7C9F1"/>
    <w:rsid w:val="1404B28B"/>
    <w:rsid w:val="14200F16"/>
    <w:rsid w:val="150540D8"/>
    <w:rsid w:val="1584FA56"/>
    <w:rsid w:val="15F72E23"/>
    <w:rsid w:val="16F20339"/>
    <w:rsid w:val="1763DC49"/>
    <w:rsid w:val="17724915"/>
    <w:rsid w:val="18A36B23"/>
    <w:rsid w:val="1D57328D"/>
    <w:rsid w:val="1D63CF33"/>
    <w:rsid w:val="1DACCC3E"/>
    <w:rsid w:val="1EC503D2"/>
    <w:rsid w:val="1FCD9814"/>
    <w:rsid w:val="2146FC72"/>
    <w:rsid w:val="21680C5E"/>
    <w:rsid w:val="2274CA0C"/>
    <w:rsid w:val="232E7733"/>
    <w:rsid w:val="23415A02"/>
    <w:rsid w:val="251AC473"/>
    <w:rsid w:val="27846DD8"/>
    <w:rsid w:val="27CEDEC9"/>
    <w:rsid w:val="27F28570"/>
    <w:rsid w:val="28172B37"/>
    <w:rsid w:val="28EE45CE"/>
    <w:rsid w:val="2BF9E9FD"/>
    <w:rsid w:val="2C9AF2F2"/>
    <w:rsid w:val="2C9E4C80"/>
    <w:rsid w:val="2CBE9F76"/>
    <w:rsid w:val="2D0D2954"/>
    <w:rsid w:val="2E29F909"/>
    <w:rsid w:val="2E2A48F9"/>
    <w:rsid w:val="2F294296"/>
    <w:rsid w:val="2F2E7231"/>
    <w:rsid w:val="31D87A0D"/>
    <w:rsid w:val="32338586"/>
    <w:rsid w:val="3308A9E9"/>
    <w:rsid w:val="335269A3"/>
    <w:rsid w:val="3386D805"/>
    <w:rsid w:val="338FF17A"/>
    <w:rsid w:val="33FCC858"/>
    <w:rsid w:val="34C9B272"/>
    <w:rsid w:val="35A182FB"/>
    <w:rsid w:val="35DF2E37"/>
    <w:rsid w:val="3693992D"/>
    <w:rsid w:val="380B8E4E"/>
    <w:rsid w:val="381D6DF0"/>
    <w:rsid w:val="3901CC26"/>
    <w:rsid w:val="3A036562"/>
    <w:rsid w:val="3AC1C030"/>
    <w:rsid w:val="3CF73C33"/>
    <w:rsid w:val="3CFC19F6"/>
    <w:rsid w:val="3D888D24"/>
    <w:rsid w:val="3DAE9815"/>
    <w:rsid w:val="3E62DDB7"/>
    <w:rsid w:val="3E84D0DA"/>
    <w:rsid w:val="3F8699A5"/>
    <w:rsid w:val="3FB9CD24"/>
    <w:rsid w:val="410F88B8"/>
    <w:rsid w:val="41D1FDE3"/>
    <w:rsid w:val="424342D3"/>
    <w:rsid w:val="42436507"/>
    <w:rsid w:val="442FA583"/>
    <w:rsid w:val="46F5325D"/>
    <w:rsid w:val="473F3712"/>
    <w:rsid w:val="481ADDF4"/>
    <w:rsid w:val="4841DC74"/>
    <w:rsid w:val="4AFDB92E"/>
    <w:rsid w:val="4B6034D7"/>
    <w:rsid w:val="4BC2C7EC"/>
    <w:rsid w:val="4D093AA6"/>
    <w:rsid w:val="4D7D756A"/>
    <w:rsid w:val="4DE3DD72"/>
    <w:rsid w:val="4E39FE97"/>
    <w:rsid w:val="4EF3E5EA"/>
    <w:rsid w:val="4F31B9B5"/>
    <w:rsid w:val="5048BDA1"/>
    <w:rsid w:val="530F2EFC"/>
    <w:rsid w:val="53E340C2"/>
    <w:rsid w:val="53F34990"/>
    <w:rsid w:val="560C1B0B"/>
    <w:rsid w:val="5619CD31"/>
    <w:rsid w:val="56C6E658"/>
    <w:rsid w:val="572A6976"/>
    <w:rsid w:val="5BF12379"/>
    <w:rsid w:val="5E55F161"/>
    <w:rsid w:val="5EC1FBA2"/>
    <w:rsid w:val="5EE13291"/>
    <w:rsid w:val="5F3D76AF"/>
    <w:rsid w:val="60C0F161"/>
    <w:rsid w:val="60C34CA0"/>
    <w:rsid w:val="62415DBD"/>
    <w:rsid w:val="63F942D2"/>
    <w:rsid w:val="64014ED0"/>
    <w:rsid w:val="640DA319"/>
    <w:rsid w:val="64390E9A"/>
    <w:rsid w:val="65F2473F"/>
    <w:rsid w:val="66FFA3D8"/>
    <w:rsid w:val="67840F05"/>
    <w:rsid w:val="678585A3"/>
    <w:rsid w:val="6882D990"/>
    <w:rsid w:val="688747DA"/>
    <w:rsid w:val="68EFE055"/>
    <w:rsid w:val="68F6D426"/>
    <w:rsid w:val="69832C41"/>
    <w:rsid w:val="699B994F"/>
    <w:rsid w:val="69B4C6C0"/>
    <w:rsid w:val="69F1C12B"/>
    <w:rsid w:val="6A58C538"/>
    <w:rsid w:val="6A954C1B"/>
    <w:rsid w:val="6ABC29EF"/>
    <w:rsid w:val="6B350288"/>
    <w:rsid w:val="6CC8E999"/>
    <w:rsid w:val="6E0CD39E"/>
    <w:rsid w:val="6E8B356E"/>
    <w:rsid w:val="6E8EDDE1"/>
    <w:rsid w:val="6E908332"/>
    <w:rsid w:val="6EE16212"/>
    <w:rsid w:val="6FDFAF26"/>
    <w:rsid w:val="711D7241"/>
    <w:rsid w:val="722C7CE0"/>
    <w:rsid w:val="72AF9A9A"/>
    <w:rsid w:val="733A8E80"/>
    <w:rsid w:val="7349D6ED"/>
    <w:rsid w:val="757806CB"/>
    <w:rsid w:val="7790624E"/>
    <w:rsid w:val="78ADC506"/>
    <w:rsid w:val="7948FF0F"/>
    <w:rsid w:val="7AC37675"/>
    <w:rsid w:val="7BEEE138"/>
    <w:rsid w:val="7C1063CC"/>
    <w:rsid w:val="7C37AC34"/>
    <w:rsid w:val="7D9ECD15"/>
    <w:rsid w:val="7E1FD591"/>
    <w:rsid w:val="7F5A8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9D3A43"/>
  <w15:docId w15:val="{6174A0BF-E53E-4E56-A943-64D8B1F05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FD1"/>
  </w:style>
  <w:style w:type="paragraph" w:styleId="Nagwek1">
    <w:name w:val="heading 1"/>
    <w:aliases w:val="h1"/>
    <w:basedOn w:val="Normalny"/>
    <w:next w:val="Normalny"/>
    <w:link w:val="Nagwek1Znak"/>
    <w:uiPriority w:val="99"/>
    <w:qFormat/>
    <w:rsid w:val="00AE0737"/>
    <w:pPr>
      <w:keepNext/>
      <w:widowControl w:val="0"/>
      <w:numPr>
        <w:numId w:val="4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Nagwek2">
    <w:name w:val="heading 2"/>
    <w:aliases w:val="h2"/>
    <w:basedOn w:val="Normalny"/>
    <w:next w:val="Normalny"/>
    <w:link w:val="Nagwek2Znak"/>
    <w:uiPriority w:val="99"/>
    <w:semiHidden/>
    <w:unhideWhenUsed/>
    <w:qFormat/>
    <w:rsid w:val="00AE0737"/>
    <w:pPr>
      <w:widowControl w:val="0"/>
      <w:numPr>
        <w:ilvl w:val="1"/>
        <w:numId w:val="4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Nagwek3">
    <w:name w:val="heading 3"/>
    <w:aliases w:val="h3"/>
    <w:basedOn w:val="Normalny"/>
    <w:next w:val="Normalny"/>
    <w:link w:val="Nagwek3Znak"/>
    <w:uiPriority w:val="99"/>
    <w:semiHidden/>
    <w:unhideWhenUsed/>
    <w:qFormat/>
    <w:rsid w:val="00AE0737"/>
    <w:pPr>
      <w:widowControl w:val="0"/>
      <w:numPr>
        <w:ilvl w:val="2"/>
        <w:numId w:val="4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uiPriority w:val="99"/>
    <w:semiHidden/>
    <w:unhideWhenUsed/>
    <w:qFormat/>
    <w:rsid w:val="00AE0737"/>
    <w:pPr>
      <w:widowControl w:val="0"/>
      <w:numPr>
        <w:ilvl w:val="3"/>
        <w:numId w:val="4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aliases w:val="h6"/>
    <w:basedOn w:val="Normalny"/>
    <w:next w:val="Normalny"/>
    <w:link w:val="Nagwek6Znak"/>
    <w:uiPriority w:val="99"/>
    <w:semiHidden/>
    <w:unhideWhenUsed/>
    <w:qFormat/>
    <w:rsid w:val="00AE0737"/>
    <w:pPr>
      <w:widowControl w:val="0"/>
      <w:numPr>
        <w:ilvl w:val="5"/>
        <w:numId w:val="4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eastAsia="pl-PL"/>
    </w:rPr>
  </w:style>
  <w:style w:type="paragraph" w:styleId="Nagwek7">
    <w:name w:val="heading 7"/>
    <w:aliases w:val="h7"/>
    <w:basedOn w:val="Normalny"/>
    <w:next w:val="Normalny"/>
    <w:link w:val="Nagwek7Znak"/>
    <w:uiPriority w:val="99"/>
    <w:semiHidden/>
    <w:unhideWhenUsed/>
    <w:qFormat/>
    <w:rsid w:val="00AE0737"/>
    <w:pPr>
      <w:widowControl w:val="0"/>
      <w:numPr>
        <w:ilvl w:val="6"/>
        <w:numId w:val="4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sz w:val="20"/>
      <w:szCs w:val="20"/>
      <w:lang w:eastAsia="pl-PL"/>
    </w:rPr>
  </w:style>
  <w:style w:type="paragraph" w:styleId="Nagwek8">
    <w:name w:val="heading 8"/>
    <w:aliases w:val="h8"/>
    <w:basedOn w:val="Normalny"/>
    <w:next w:val="Normalny"/>
    <w:link w:val="Nagwek8Znak"/>
    <w:uiPriority w:val="99"/>
    <w:semiHidden/>
    <w:unhideWhenUsed/>
    <w:qFormat/>
    <w:rsid w:val="00AE0737"/>
    <w:pPr>
      <w:widowControl w:val="0"/>
      <w:numPr>
        <w:ilvl w:val="7"/>
        <w:numId w:val="4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4D5"/>
  </w:style>
  <w:style w:type="paragraph" w:styleId="Stopka">
    <w:name w:val="footer"/>
    <w:basedOn w:val="Normalny"/>
    <w:link w:val="Stopka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4D5"/>
  </w:style>
  <w:style w:type="paragraph" w:styleId="Tekstdymka">
    <w:name w:val="Balloon Text"/>
    <w:basedOn w:val="Normalny"/>
    <w:link w:val="TekstdymkaZnak"/>
    <w:uiPriority w:val="99"/>
    <w:semiHidden/>
    <w:unhideWhenUsed/>
    <w:rsid w:val="005E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74D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E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E74D5"/>
    <w:rPr>
      <w:b/>
      <w:bCs/>
    </w:rPr>
  </w:style>
  <w:style w:type="character" w:styleId="Uwydatnienie">
    <w:name w:val="Emphasis"/>
    <w:basedOn w:val="Domylnaczcionkaakapitu"/>
    <w:uiPriority w:val="20"/>
    <w:qFormat/>
    <w:rsid w:val="005E74D5"/>
    <w:rPr>
      <w:i/>
      <w:iCs/>
    </w:rPr>
  </w:style>
  <w:style w:type="character" w:styleId="Hipercze">
    <w:name w:val="Hyperlink"/>
    <w:basedOn w:val="Domylnaczcionkaakapitu"/>
    <w:uiPriority w:val="99"/>
    <w:unhideWhenUsed/>
    <w:rsid w:val="005E74D5"/>
    <w:rPr>
      <w:color w:val="0000FF"/>
      <w:u w:val="single"/>
    </w:rPr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Podsis rysun"/>
    <w:basedOn w:val="Normalny"/>
    <w:link w:val="AkapitzlistZnak"/>
    <w:uiPriority w:val="34"/>
    <w:qFormat/>
    <w:rsid w:val="00816B14"/>
    <w:pPr>
      <w:spacing w:after="0" w:line="240" w:lineRule="auto"/>
      <w:ind w:left="720"/>
      <w:contextualSpacing/>
    </w:pPr>
  </w:style>
  <w:style w:type="paragraph" w:styleId="Bezodstpw">
    <w:name w:val="No Spacing"/>
    <w:uiPriority w:val="1"/>
    <w:qFormat/>
    <w:rsid w:val="00A61F30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rsid w:val="00114168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99"/>
    <w:qFormat/>
    <w:rsid w:val="00114168"/>
  </w:style>
  <w:style w:type="character" w:styleId="Odwoaniedokomentarza">
    <w:name w:val="annotation reference"/>
    <w:basedOn w:val="Domylnaczcionkaakapitu"/>
    <w:uiPriority w:val="99"/>
    <w:unhideWhenUsed/>
    <w:rsid w:val="00114168"/>
    <w:rPr>
      <w:sz w:val="16"/>
      <w:szCs w:val="16"/>
    </w:rPr>
  </w:style>
  <w:style w:type="table" w:styleId="Tabela-Siatka">
    <w:name w:val="Table Grid"/>
    <w:basedOn w:val="Standardowy"/>
    <w:uiPriority w:val="39"/>
    <w:rsid w:val="008B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2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67A68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67A68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97F"/>
    <w:pPr>
      <w:tabs>
        <w:tab w:val="clear" w:pos="357"/>
      </w:tabs>
      <w:spacing w:after="200"/>
      <w:ind w:lef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9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151">
    <w:name w:val="WWNum151"/>
    <w:basedOn w:val="Bezlisty"/>
    <w:rsid w:val="00791A76"/>
    <w:pPr>
      <w:numPr>
        <w:numId w:val="1"/>
      </w:numPr>
    </w:pPr>
  </w:style>
  <w:style w:type="numbering" w:customStyle="1" w:styleId="WWNum161">
    <w:name w:val="WWNum161"/>
    <w:basedOn w:val="Bezlisty"/>
    <w:rsid w:val="00981DA8"/>
    <w:pPr>
      <w:numPr>
        <w:numId w:val="2"/>
      </w:numPr>
    </w:pPr>
  </w:style>
  <w:style w:type="numbering" w:customStyle="1" w:styleId="WWNum191">
    <w:name w:val="WWNum191"/>
    <w:basedOn w:val="Bezlisty"/>
    <w:rsid w:val="00A666AF"/>
    <w:pPr>
      <w:numPr>
        <w:numId w:val="3"/>
      </w:numPr>
    </w:pPr>
  </w:style>
  <w:style w:type="paragraph" w:styleId="Tekstpodstawowy2">
    <w:name w:val="Body Text 2"/>
    <w:basedOn w:val="Normalny"/>
    <w:link w:val="Tekstpodstawowy2Znak"/>
    <w:rsid w:val="00342F6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42F6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64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64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64BC"/>
    <w:rPr>
      <w:vertAlign w:val="superscript"/>
    </w:rPr>
  </w:style>
  <w:style w:type="paragraph" w:customStyle="1" w:styleId="Standard">
    <w:name w:val="Standard"/>
    <w:link w:val="StandardZnak"/>
    <w:rsid w:val="00096C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09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semiHidden/>
    <w:unhideWhenUsed/>
    <w:rsid w:val="003D35DA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3D35DA"/>
    <w:rPr>
      <w:color w:val="605E5C"/>
      <w:shd w:val="clear" w:color="auto" w:fill="E1DFDD"/>
    </w:rPr>
  </w:style>
  <w:style w:type="paragraph" w:customStyle="1" w:styleId="msonormalcxspdrugie">
    <w:name w:val="msonormalcxspdrugie"/>
    <w:basedOn w:val="Normalny"/>
    <w:rsid w:val="00853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F07F33"/>
    <w:rPr>
      <w:color w:val="808080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AE0737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9"/>
    <w:semiHidden/>
    <w:rsid w:val="00AE073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9"/>
    <w:semiHidden/>
    <w:rsid w:val="00AE0737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aliases w:val="h7 Znak"/>
    <w:basedOn w:val="Domylnaczcionkaakapitu"/>
    <w:link w:val="Nagwek7"/>
    <w:uiPriority w:val="99"/>
    <w:semiHidden/>
    <w:rsid w:val="00AE0737"/>
    <w:rPr>
      <w:rFonts w:ascii="Arial" w:eastAsia="MS Mincho" w:hAnsi="Arial" w:cs="Times New Roman"/>
      <w:sz w:val="20"/>
      <w:szCs w:val="20"/>
      <w:lang w:eastAsia="pl-PL"/>
    </w:rPr>
  </w:style>
  <w:style w:type="character" w:customStyle="1" w:styleId="Nagwek8Znak">
    <w:name w:val="Nagłówek 8 Znak"/>
    <w:aliases w:val="h8 Znak"/>
    <w:basedOn w:val="Domylnaczcionkaakapitu"/>
    <w:link w:val="Nagwek8"/>
    <w:uiPriority w:val="99"/>
    <w:semiHidden/>
    <w:rsid w:val="00AE0737"/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customStyle="1" w:styleId="Wzmianka1">
    <w:name w:val="Wzmianka1"/>
    <w:basedOn w:val="Domylnaczcionkaakapitu"/>
    <w:uiPriority w:val="99"/>
    <w:unhideWhenUsed/>
    <w:rsid w:val="008A27D0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200514"/>
    <w:pPr>
      <w:spacing w:after="0" w:line="240" w:lineRule="auto"/>
    </w:pPr>
  </w:style>
  <w:style w:type="character" w:customStyle="1" w:styleId="highlight">
    <w:name w:val="highlight"/>
    <w:basedOn w:val="Domylnaczcionkaakapitu"/>
    <w:rsid w:val="00C1653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1100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6157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5786"/>
  </w:style>
  <w:style w:type="character" w:customStyle="1" w:styleId="cf01">
    <w:name w:val="cf01"/>
    <w:basedOn w:val="Domylnaczcionkaakapitu"/>
    <w:rsid w:val="008E06C1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5E64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567DD3"/>
  </w:style>
  <w:style w:type="character" w:styleId="UyteHipercze">
    <w:name w:val="FollowedHyperlink"/>
    <w:basedOn w:val="Domylnaczcionkaakapitu"/>
    <w:uiPriority w:val="99"/>
    <w:semiHidden/>
    <w:unhideWhenUsed/>
    <w:rsid w:val="00AC669D"/>
    <w:rPr>
      <w:color w:val="800080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A69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A695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A6958"/>
  </w:style>
  <w:style w:type="paragraph" w:customStyle="1" w:styleId="opis">
    <w:name w:val="opis"/>
    <w:basedOn w:val="Normalny"/>
    <w:link w:val="opisChar"/>
    <w:qFormat/>
    <w:rsid w:val="001912CA"/>
    <w:pPr>
      <w:spacing w:after="0" w:line="240" w:lineRule="auto"/>
    </w:pPr>
    <w:rPr>
      <w:b/>
      <w:bCs/>
      <w:sz w:val="18"/>
      <w:szCs w:val="18"/>
    </w:rPr>
  </w:style>
  <w:style w:type="paragraph" w:customStyle="1" w:styleId="punkty">
    <w:name w:val="punkty"/>
    <w:basedOn w:val="Akapitzlist"/>
    <w:link w:val="punktyChar"/>
    <w:uiPriority w:val="99"/>
    <w:qFormat/>
    <w:rsid w:val="001912CA"/>
    <w:pPr>
      <w:numPr>
        <w:numId w:val="5"/>
      </w:numPr>
      <w:spacing w:after="120"/>
      <w:ind w:left="357" w:hanging="357"/>
    </w:pPr>
    <w:rPr>
      <w:sz w:val="18"/>
      <w:szCs w:val="18"/>
    </w:rPr>
  </w:style>
  <w:style w:type="character" w:customStyle="1" w:styleId="opisChar">
    <w:name w:val="opis Char"/>
    <w:basedOn w:val="Domylnaczcionkaakapitu"/>
    <w:link w:val="opis"/>
    <w:rsid w:val="001912CA"/>
    <w:rPr>
      <w:b/>
      <w:bCs/>
      <w:sz w:val="18"/>
      <w:szCs w:val="18"/>
    </w:rPr>
  </w:style>
  <w:style w:type="character" w:customStyle="1" w:styleId="punktyChar">
    <w:name w:val="punkty Char"/>
    <w:basedOn w:val="AkapitzlistZnak"/>
    <w:link w:val="punkty"/>
    <w:uiPriority w:val="99"/>
    <w:rsid w:val="001912CA"/>
    <w:rPr>
      <w:sz w:val="18"/>
      <w:szCs w:val="18"/>
    </w:rPr>
  </w:style>
  <w:style w:type="paragraph" w:customStyle="1" w:styleId="Domylny">
    <w:name w:val="Domyślny"/>
    <w:qFormat/>
    <w:rsid w:val="006C5B64"/>
    <w:pPr>
      <w:suppressAutoHyphens/>
    </w:pPr>
    <w:rPr>
      <w:rFonts w:ascii="Times New Roman" w:eastAsia="Arial Unicode MS" w:hAnsi="Times New Roman" w:cs="Arial Unicode MS"/>
      <w:color w:val="00000A"/>
      <w:sz w:val="24"/>
      <w:szCs w:val="24"/>
      <w:u w:color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001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1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328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3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8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b05bf1-5f9f-4842-aa69-5e62b69e1016">
      <Terms xmlns="http://schemas.microsoft.com/office/infopath/2007/PartnerControls"/>
    </lcf76f155ced4ddcb4097134ff3c332f>
    <TaxCatchAll xmlns="6d46ebec-ab8b-4021-a392-b1ea1b6a24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B1F1D7BA3092419D1D4EBB6BF13A63" ma:contentTypeVersion="11" ma:contentTypeDescription="Utwórz nowy dokument." ma:contentTypeScope="" ma:versionID="0ddec824d4113f0a6ad4fb83b1bb1471">
  <xsd:schema xmlns:xsd="http://www.w3.org/2001/XMLSchema" xmlns:xs="http://www.w3.org/2001/XMLSchema" xmlns:p="http://schemas.microsoft.com/office/2006/metadata/properties" xmlns:ns2="6cb05bf1-5f9f-4842-aa69-5e62b69e1016" xmlns:ns3="6d46ebec-ab8b-4021-a392-b1ea1b6a24e4" targetNamespace="http://schemas.microsoft.com/office/2006/metadata/properties" ma:root="true" ma:fieldsID="8d6a5fa43af30a5d47e10a0783672c4b" ns2:_="" ns3:_="">
    <xsd:import namespace="6cb05bf1-5f9f-4842-aa69-5e62b69e1016"/>
    <xsd:import namespace="6d46ebec-ab8b-4021-a392-b1ea1b6a24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b05bf1-5f9f-4842-aa69-5e62b69e10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46ebec-ab8b-4021-a392-b1ea1b6a24e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98c476f-219a-410f-894c-adbb0f57a0fd}" ma:internalName="TaxCatchAll" ma:showField="CatchAllData" ma:web="6d46ebec-ab8b-4021-a392-b1ea1b6a2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71B7F-10F4-4842-BD60-884B8FF90D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53D0C-6E2D-44AB-AA70-4C66AB3D006D}">
  <ds:schemaRefs>
    <ds:schemaRef ds:uri="http://schemas.microsoft.com/office/2006/metadata/properties"/>
    <ds:schemaRef ds:uri="http://schemas.microsoft.com/office/infopath/2007/PartnerControls"/>
    <ds:schemaRef ds:uri="6cb05bf1-5f9f-4842-aa69-5e62b69e1016"/>
    <ds:schemaRef ds:uri="6d46ebec-ab8b-4021-a392-b1ea1b6a24e4"/>
  </ds:schemaRefs>
</ds:datastoreItem>
</file>

<file path=customXml/itemProps3.xml><?xml version="1.0" encoding="utf-8"?>
<ds:datastoreItem xmlns:ds="http://schemas.openxmlformats.org/officeDocument/2006/customXml" ds:itemID="{17810831-6E22-4957-AC6C-3B836FBE4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b05bf1-5f9f-4842-aa69-5e62b69e1016"/>
    <ds:schemaRef ds:uri="6d46ebec-ab8b-4021-a392-b1ea1b6a24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DF83FB-2690-40A2-88D8-0BB1F4D6129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6c2ebd7-a710-473f-8369-77e1b712ae22}" enabled="0" method="" siteId="{d6c2ebd7-a710-473f-8369-77e1b712ae22}" removed="1"/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25</Pages>
  <Words>7123</Words>
  <Characters>42739</Characters>
  <Application>Microsoft Office Word</Application>
  <DocSecurity>0</DocSecurity>
  <Lines>356</Lines>
  <Paragraphs>99</Paragraphs>
  <ScaleCrop>false</ScaleCrop>
  <Company>Microsoft</Company>
  <LinksUpToDate>false</LinksUpToDate>
  <CharactersWithSpaces>49763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Caro4</dc:creator>
  <cp:keywords/>
  <dc:description/>
  <cp:lastModifiedBy>Filip Demby</cp:lastModifiedBy>
  <cp:revision>761</cp:revision>
  <cp:lastPrinted>2025-07-11T07:07:00Z</cp:lastPrinted>
  <dcterms:created xsi:type="dcterms:W3CDTF">2025-08-04T10:15:00Z</dcterms:created>
  <dcterms:modified xsi:type="dcterms:W3CDTF">2025-12-12T09:13:00Z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0x0101000DB1F1D7BA3092419D1D4EBB6BF13A63</vt:lpwstr>
  </property>
  <property fmtid="{D5CDD505-2E9C-101B-9397-08002B2CF9AE}" pid="3" name="MediaServiceImageTags">
    <vt:lpwstr/>
  </property>
  <property fmtid="{D5CDD505-2E9C-101B-9397-08002B2CF9AE}" pid="4" name="TukanITGREENmodCATEGORY">
    <vt:lpwstr>INTERNAL</vt:lpwstr>
  </property>
  <property fmtid="{D5CDD505-2E9C-101B-9397-08002B2CF9AE}" pid="5" name="TukanITGREENmodClassifiedBy">
    <vt:lpwstr>ACCREOT\mmileszyk;Martyna Mileszyk</vt:lpwstr>
  </property>
  <property fmtid="{D5CDD505-2E9C-101B-9397-08002B2CF9AE}" pid="6" name="TukanITGREENmodClassificationDate">
    <vt:lpwstr>2019-06-06T23:35:29.2908164+02:00</vt:lpwstr>
  </property>
  <property fmtid="{D5CDD505-2E9C-101B-9397-08002B2CF9AE}" pid="7" name="TukanITGREENmodClassifiedBySID">
    <vt:lpwstr>ACCREOT\S-1-5-21-2689679564-127267201-59131381-9385</vt:lpwstr>
  </property>
  <property fmtid="{D5CDD505-2E9C-101B-9397-08002B2CF9AE}" pid="8" name="TukanITGREENmodGRNItemId">
    <vt:lpwstr>GRN-4f820b92-46a2-4dc9-9dae-cbd9fb4e026b</vt:lpwstr>
  </property>
  <property fmtid="{D5CDD505-2E9C-101B-9397-08002B2CF9AE}" pid="9" name="TukanITGREENmodHash">
    <vt:lpwstr>FvgAGIkr08IaPvsuvfdEV6soKGGDPtF7pbk3448c5Ak=</vt:lpwstr>
  </property>
  <property fmtid="{D5CDD505-2E9C-101B-9397-08002B2CF9AE}" pid="10" name="DLPManualFileClassification">
    <vt:lpwstr>{ec400ec9-b910-4313-8a41-9b60e33b5798}</vt:lpwstr>
  </property>
  <property fmtid="{D5CDD505-2E9C-101B-9397-08002B2CF9AE}" pid="11" name="TukanITGREENmodRefresh">
    <vt:lpwstr>False</vt:lpwstr>
  </property>
  <property fmtid="{D5CDD505-2E9C-101B-9397-08002B2CF9AE}" pid="12" name="MSIP_Label_f0c1128d-c062-45c9-b6cb-a7f1c8c9dd1d_Enabled">
    <vt:lpwstr>true</vt:lpwstr>
  </property>
  <property fmtid="{D5CDD505-2E9C-101B-9397-08002B2CF9AE}" pid="13" name="MSIP_Label_f0c1128d-c062-45c9-b6cb-a7f1c8c9dd1d_SetDate">
    <vt:lpwstr>2023-05-25T10:03:45Z</vt:lpwstr>
  </property>
  <property fmtid="{D5CDD505-2E9C-101B-9397-08002B2CF9AE}" pid="14" name="MSIP_Label_f0c1128d-c062-45c9-b6cb-a7f1c8c9dd1d_Method">
    <vt:lpwstr>Standard</vt:lpwstr>
  </property>
  <property fmtid="{D5CDD505-2E9C-101B-9397-08002B2CF9AE}" pid="15" name="MSIP_Label_f0c1128d-c062-45c9-b6cb-a7f1c8c9dd1d_Name">
    <vt:lpwstr>Internal</vt:lpwstr>
  </property>
  <property fmtid="{D5CDD505-2E9C-101B-9397-08002B2CF9AE}" pid="16" name="MSIP_Label_f0c1128d-c062-45c9-b6cb-a7f1c8c9dd1d_SiteId">
    <vt:lpwstr>e7ef6e9c-1970-4277-9a29-c3e1ccc34ae3</vt:lpwstr>
  </property>
  <property fmtid="{D5CDD505-2E9C-101B-9397-08002B2CF9AE}" pid="17" name="MSIP_Label_f0c1128d-c062-45c9-b6cb-a7f1c8c9dd1d_ActionId">
    <vt:lpwstr>1726ad76-c388-42b5-a17d-066a10f73d79</vt:lpwstr>
  </property>
  <property fmtid="{D5CDD505-2E9C-101B-9397-08002B2CF9AE}" pid="18" name="MSIP_Label_f0c1128d-c062-45c9-b6cb-a7f1c8c9dd1d_ContentBits">
    <vt:lpwstr>0</vt:lpwstr>
  </property>
</Properties>
</file>